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s>
        <w:spacing w:after="0" w:before="24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VOLUME 1</w:t>
      </w:r>
    </w:p>
    <w:p w:rsidR="00000000" w:rsidDel="00000000" w:rsidP="00000000" w:rsidRDefault="00000000" w:rsidRPr="00000000" w14:paraId="00000002">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s>
        <w:spacing w:after="0" w:before="24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pStyle w:val="Heading1"/>
        <w:rPr>
          <w:color w:val="000000"/>
          <w:sz w:val="22"/>
          <w:szCs w:val="22"/>
        </w:rPr>
      </w:pPr>
      <w:bookmarkStart w:colFirst="0" w:colLast="0" w:name="_heading=h.gjdgxs" w:id="0"/>
      <w:bookmarkEnd w:id="0"/>
      <w:r w:rsidDel="00000000" w:rsidR="00000000" w:rsidRPr="00000000">
        <w:rPr>
          <w:color w:val="000000"/>
          <w:sz w:val="22"/>
          <w:szCs w:val="22"/>
          <w:rtl w:val="0"/>
        </w:rPr>
        <w:t xml:space="preserve">SECTION 4</w:t>
      </w:r>
    </w:p>
    <w:p w:rsidR="00000000" w:rsidDel="00000000" w:rsidP="00000000" w:rsidRDefault="00000000" w:rsidRPr="00000000" w14:paraId="00000004">
      <w:pPr>
        <w:pStyle w:val="Heading1"/>
        <w:rPr>
          <w:color w:val="000000"/>
          <w:sz w:val="22"/>
          <w:szCs w:val="22"/>
        </w:rPr>
      </w:pPr>
      <w:bookmarkStart w:colFirst="0" w:colLast="0" w:name="_heading=h.30j0zll" w:id="1"/>
      <w:bookmarkEnd w:id="1"/>
      <w:r w:rsidDel="00000000" w:rsidR="00000000" w:rsidRPr="00000000">
        <w:rPr>
          <w:rtl w:val="0"/>
        </w:rPr>
      </w:r>
    </w:p>
    <w:p w:rsidR="00000000" w:rsidDel="00000000" w:rsidP="00000000" w:rsidRDefault="00000000" w:rsidRPr="00000000" w14:paraId="00000005">
      <w:pPr>
        <w:pStyle w:val="Heading1"/>
        <w:rPr>
          <w:color w:val="000000"/>
          <w:sz w:val="22"/>
          <w:szCs w:val="22"/>
        </w:rPr>
      </w:pPr>
      <w:bookmarkStart w:colFirst="0" w:colLast="0" w:name="_heading=h.1fob9te" w:id="2"/>
      <w:bookmarkEnd w:id="2"/>
      <w:r w:rsidDel="00000000" w:rsidR="00000000" w:rsidRPr="00000000">
        <w:rPr>
          <w:color w:val="000000"/>
          <w:sz w:val="22"/>
          <w:szCs w:val="22"/>
          <w:rtl w:val="0"/>
        </w:rPr>
        <w:t xml:space="preserve">QUESTIONNAIRE</w:t>
      </w:r>
    </w:p>
    <w:p w:rsidR="00000000" w:rsidDel="00000000" w:rsidP="00000000" w:rsidRDefault="00000000" w:rsidRPr="00000000" w14:paraId="00000006">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360" w:line="36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VOLUME 1</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SECTION 4</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QUESTIONNAIRE</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TABLE DES MATIÈRES</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 w:val="left" w:leader="none" w:pos="1560"/>
        </w:tabs>
        <w:spacing w:after="0" w:before="240" w:line="240" w:lineRule="auto"/>
        <w:ind w:left="1560" w:right="0" w:hanging="851"/>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Avis supplémentaire aux soumissionnaires</w:t>
      </w:r>
    </w:p>
    <w:p w:rsidR="00000000" w:rsidDel="00000000" w:rsidP="00000000" w:rsidRDefault="00000000" w:rsidRPr="00000000" w14:paraId="0000000C">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 w:val="left" w:leader="none" w:pos="1560"/>
        </w:tabs>
        <w:spacing w:after="0" w:before="240" w:line="240" w:lineRule="auto"/>
        <w:ind w:left="1560" w:right="0" w:hanging="851"/>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Formulaire 4.1</w:t>
        <w:tab/>
        <w:t xml:space="preserve">Informations générales sur le soumissionnaire</w:t>
      </w:r>
    </w:p>
    <w:p w:rsidR="00000000" w:rsidDel="00000000" w:rsidP="00000000" w:rsidRDefault="00000000" w:rsidRPr="00000000" w14:paraId="0000000D">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 w:val="left" w:leader="none" w:pos="1560"/>
        </w:tabs>
        <w:spacing w:after="0" w:before="240" w:line="240" w:lineRule="auto"/>
        <w:ind w:left="1560" w:right="0" w:hanging="851"/>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Formulaire 4.2</w:t>
        <w:tab/>
        <w:t xml:space="preserve">Organigramme</w:t>
      </w:r>
    </w:p>
    <w:p w:rsidR="00000000" w:rsidDel="00000000" w:rsidP="00000000" w:rsidRDefault="00000000" w:rsidRPr="00000000" w14:paraId="0000000E">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 w:val="left" w:leader="none" w:pos="1560"/>
        </w:tabs>
        <w:spacing w:after="0" w:before="240" w:line="240" w:lineRule="auto"/>
        <w:ind w:left="1560" w:right="0" w:hanging="851"/>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Formulaire 4.3</w:t>
        <w:tab/>
        <w:t xml:space="preserve">Procuration</w:t>
      </w:r>
    </w:p>
    <w:p w:rsidR="00000000" w:rsidDel="00000000" w:rsidP="00000000" w:rsidRDefault="00000000" w:rsidRPr="00000000" w14:paraId="0000000F">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 w:val="left" w:leader="none" w:pos="1560"/>
        </w:tabs>
        <w:spacing w:after="0" w:before="240" w:line="240" w:lineRule="auto"/>
        <w:ind w:left="1560" w:right="0" w:hanging="851"/>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Formulaire 4.4</w:t>
        <w:tab/>
        <w:t xml:space="preserve">Fiche financière</w:t>
      </w:r>
    </w:p>
    <w:p w:rsidR="00000000" w:rsidDel="00000000" w:rsidP="00000000" w:rsidRDefault="00000000" w:rsidRPr="00000000" w14:paraId="00000010">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 w:val="left" w:leader="none" w:pos="1560"/>
        </w:tabs>
        <w:spacing w:after="0" w:before="240" w:line="240" w:lineRule="auto"/>
        <w:ind w:left="1560" w:right="0" w:hanging="851"/>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Formulaire 4.5</w:t>
        <w:tab/>
        <w:t xml:space="preserve">a) Formulaire «signalétique financier» </w:t>
        <w:br w:type="textWrapping"/>
        <w:tab/>
        <w:t xml:space="preserve">b) Formulaires «entité légale»</w:t>
      </w:r>
    </w:p>
    <w:p w:rsidR="00000000" w:rsidDel="00000000" w:rsidP="00000000" w:rsidRDefault="00000000" w:rsidRPr="00000000" w14:paraId="00000011">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 w:val="left" w:leader="none" w:pos="1560"/>
        </w:tabs>
        <w:spacing w:after="0" w:before="240" w:line="240" w:lineRule="auto"/>
        <w:ind w:left="1560" w:right="0" w:hanging="851"/>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Formulaire 4.6</w:t>
        <w:tab/>
        <w:t xml:space="preserve">Qualifications techniques</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552"/>
        </w:tabs>
        <w:spacing w:after="0" w:before="120" w:line="240" w:lineRule="auto"/>
        <w:ind w:left="2410" w:right="0" w:hanging="283.0000000000001"/>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4.6.1</w:t>
        <w:tab/>
        <w:t xml:space="preserve">Personnel</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552"/>
        </w:tabs>
        <w:spacing w:after="0" w:before="60" w:line="240" w:lineRule="auto"/>
        <w:ind w:left="2410" w:right="0" w:hanging="283.0000000000001"/>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4.6.2</w:t>
        <w:tab/>
        <w:t xml:space="preserve">Installations</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552"/>
        </w:tabs>
        <w:spacing w:after="0" w:before="60" w:line="240" w:lineRule="auto"/>
        <w:ind w:left="2410" w:right="0" w:hanging="283.0000000000001"/>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4.6.3</w:t>
        <w:tab/>
        <w:t xml:space="preserve">Plan de travail et programme</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552"/>
        </w:tabs>
        <w:spacing w:after="0" w:before="60" w:line="240" w:lineRule="auto"/>
        <w:ind w:left="2410" w:right="0" w:hanging="283.0000000000001"/>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4.6.4</w:t>
        <w:tab/>
        <w:t xml:space="preserve">Expérience en tant que contractant</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552"/>
        </w:tabs>
        <w:spacing w:after="0" w:before="60" w:line="240" w:lineRule="auto"/>
        <w:ind w:left="2410" w:right="0" w:hanging="283.0000000000001"/>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4.6.5</w:t>
        <w:tab/>
        <w:t xml:space="preserve">Informations sur les entreprises communes (joint ventures)</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552"/>
        </w:tabs>
        <w:spacing w:after="0" w:before="60" w:line="240" w:lineRule="auto"/>
        <w:ind w:left="2410" w:right="0" w:hanging="283.0000000000001"/>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4.6.6</w:t>
        <w:tab/>
        <w:t xml:space="preserve">Historique des litiges</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552"/>
        </w:tabs>
        <w:spacing w:after="0" w:before="60" w:line="240" w:lineRule="auto"/>
        <w:ind w:left="2410" w:right="0" w:hanging="283.0000000000001"/>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4.6.7</w:t>
        <w:tab/>
        <w:t xml:space="preserve">Système(s) d’assurance qualité</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552"/>
        </w:tabs>
        <w:spacing w:after="0" w:before="60" w:line="240" w:lineRule="auto"/>
        <w:ind w:left="2410" w:right="0" w:hanging="283.0000000000001"/>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4.6.</w:t>
      </w:r>
      <w:r w:rsidDel="00000000" w:rsidR="00000000" w:rsidRPr="00000000">
        <w:rPr>
          <w:rFonts w:ascii="Arial" w:cs="Arial" w:eastAsia="Arial" w:hAnsi="Arial"/>
          <w:sz w:val="22"/>
          <w:szCs w:val="22"/>
          <w:rtl w:val="0"/>
        </w:rPr>
        <w:t xml:space="preserve">8</w:t>
      </w:r>
      <w:r w:rsidDel="00000000" w:rsidR="00000000" w:rsidRPr="00000000">
        <w:rPr>
          <w:rFonts w:ascii="Arial" w:cs="Arial" w:eastAsia="Arial" w:hAnsi="Arial"/>
          <w:i w:val="0"/>
          <w:smallCaps w:val="0"/>
          <w:strike w:val="0"/>
          <w:color w:val="000000"/>
          <w:sz w:val="22"/>
          <w:szCs w:val="22"/>
          <w:u w:val="none"/>
          <w:shd w:fill="auto" w:val="clear"/>
          <w:vertAlign w:val="baseline"/>
          <w:rtl w:val="0"/>
        </w:rPr>
        <w:tab/>
        <w:t xml:space="preserve">Autres informations</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560"/>
          <w:tab w:val="left" w:leader="none" w:pos="2552"/>
        </w:tabs>
        <w:spacing w:after="0" w:before="60" w:line="240" w:lineRule="auto"/>
        <w:ind w:left="2410" w:right="0" w:hanging="283.0000000000001"/>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240" w:lineRule="auto"/>
        <w:ind w:left="851"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360" w:line="36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VOLUME 1</w:t>
      </w:r>
    </w:p>
    <w:p w:rsidR="00000000" w:rsidDel="00000000" w:rsidP="00000000" w:rsidRDefault="00000000" w:rsidRPr="00000000" w14:paraId="0000001D">
      <w:pPr>
        <w:jc w:val="center"/>
        <w:rPr>
          <w:rFonts w:ascii="Arial" w:cs="Arial" w:eastAsia="Arial" w:hAnsi="Arial"/>
          <w:b w:val="1"/>
          <w:sz w:val="22"/>
          <w:szCs w:val="22"/>
        </w:rPr>
      </w:pPr>
      <w:bookmarkStart w:colFirst="0" w:colLast="0" w:name="_heading=h.3znysh7" w:id="3"/>
      <w:bookmarkEnd w:id="3"/>
      <w:r w:rsidDel="00000000" w:rsidR="00000000" w:rsidRPr="00000000">
        <w:rPr>
          <w:rFonts w:ascii="Arial" w:cs="Arial" w:eastAsia="Arial" w:hAnsi="Arial"/>
          <w:b w:val="1"/>
          <w:sz w:val="22"/>
          <w:szCs w:val="22"/>
          <w:rtl w:val="0"/>
        </w:rPr>
        <w:t xml:space="preserve">SECTION 4</w:t>
      </w:r>
    </w:p>
    <w:p w:rsidR="00000000" w:rsidDel="00000000" w:rsidP="00000000" w:rsidRDefault="00000000" w:rsidRPr="00000000" w14:paraId="0000001E">
      <w:pPr>
        <w:pStyle w:val="Heading1"/>
        <w:rPr>
          <w:i w:val="1"/>
          <w:color w:val="000000"/>
          <w:sz w:val="22"/>
          <w:szCs w:val="22"/>
        </w:rPr>
      </w:pPr>
      <w:r w:rsidDel="00000000" w:rsidR="00000000" w:rsidRPr="00000000">
        <w:rPr>
          <w:rtl w:val="0"/>
        </w:rPr>
      </w:r>
    </w:p>
    <w:p w:rsidR="00000000" w:rsidDel="00000000" w:rsidP="00000000" w:rsidRDefault="00000000" w:rsidRPr="00000000" w14:paraId="0000001F">
      <w:pPr>
        <w:pStyle w:val="Heading1"/>
        <w:rPr>
          <w:color w:val="000000"/>
          <w:sz w:val="22"/>
          <w:szCs w:val="22"/>
        </w:rPr>
      </w:pPr>
      <w:bookmarkStart w:colFirst="0" w:colLast="0" w:name="_heading=h.2et92p0" w:id="4"/>
      <w:bookmarkEnd w:id="4"/>
      <w:r w:rsidDel="00000000" w:rsidR="00000000" w:rsidRPr="00000000">
        <w:rPr>
          <w:color w:val="000000"/>
          <w:sz w:val="22"/>
          <w:szCs w:val="22"/>
          <w:rtl w:val="0"/>
        </w:rPr>
        <w:t xml:space="preserve">AVIS SUPPLÉMENTAIRE AUX SOUMISSIONNAIRES</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240" w:lineRule="auto"/>
        <w:ind w:left="0" w:right="0" w:firstLine="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Toutes les questions figurant dans les modèles doivent faire l’objet d’une réponse par le soumissionnaire.</w:t>
      </w: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72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Des feuilles supplémentaires peuvent être jointes si nécessaire.</w:t>
      </w: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72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Si une question ne s’applique pas au soumissionnaire, il convient d’indiquer «pas applicable» en ajoutant une brève explication.</w:t>
      </w: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72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Chaque page de chaque modèle doit être numérotée dans l’ordre en bas à droite de la page.</w:t>
      </w: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72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Les données financières et les déclarations présentées par le soumissionnaire doivent être libellées en euros ou en monnaie nationale. Les relevés de compte originaux peuvent être également joints en référence.</w:t>
      </w: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72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Si les pièces justificatives demandées ne sont pas rédigées dans l’une des langues officielles de l'Union européenne, une traduction dans la langue de l'appel d'offres doit être fournie. Lorsque les documents sont rédigés dans une langue officielle de l’Union européenne autre que celle de la procédure, il est toutefois vivement recommandé de fournir une traduction dans la langue de l’appel d’offres afin de faciliter l’évaluation des documents.</w:t>
      </w:r>
      <w:r w:rsidDel="00000000" w:rsidR="00000000" w:rsidRPr="00000000">
        <w:rPr>
          <w:rtl w:val="0"/>
        </w:rPr>
      </w:r>
    </w:p>
    <w:p w:rsidR="00000000" w:rsidDel="00000000" w:rsidP="00000000" w:rsidRDefault="00000000" w:rsidRPr="00000000" w14:paraId="0000002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72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Chaque partenaire d’une entreprise commune (joint venture)/d’un consortium doit remplir et soumettre séparément les formulaires suivants: 4.1, 4.2, 4.3, 4.4, 4.5b, 4.6.1.1, 4.6.4 et 4.6.6. Tous les autres formulaires doivent être remplis et soumis conjointement.</w:t>
      </w: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72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Les sociétés soumissionnant comme entreprise commune (joint venture)/consortium doivent en plus remplir le modèle 4.6.5 les concernant.</w:t>
      </w:r>
      <w:r w:rsidDel="00000000" w:rsidR="00000000" w:rsidRPr="00000000">
        <w:rPr>
          <w:rtl w:val="0"/>
        </w:rPr>
      </w:r>
    </w:p>
    <w:p w:rsidR="00000000" w:rsidDel="00000000" w:rsidP="00000000" w:rsidRDefault="00000000" w:rsidRPr="00000000" w14:paraId="0000002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72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La personne qui signe ce questionnaire garantit l’exactitude et la véracité de toutes les indications fournies.</w:t>
      </w:r>
      <w:r w:rsidDel="00000000" w:rsidR="00000000" w:rsidRPr="00000000">
        <w:rPr>
          <w:rtl w:val="0"/>
        </w:rPr>
      </w:r>
    </w:p>
    <w:p w:rsidR="00000000" w:rsidDel="00000000" w:rsidP="00000000" w:rsidRDefault="00000000" w:rsidRPr="00000000" w14:paraId="0000002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72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L’exactitude des réponses au questionnaire, leur exhaustivité et la documentation jointe seront prises en compte lors de l’évaluation des offres. L’attention des soumissionnaires est attirée sur le fait que l’absence de certaines données peut entraîner leur non-conformité au titre de la rubrique correspondante de l’évaluation.</w:t>
      </w: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right="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right="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right="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right="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right="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right="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1">
      <w:pPr>
        <w:pStyle w:val="Heading1"/>
        <w:spacing w:before="240" w:lineRule="auto"/>
        <w:rPr>
          <w:color w:val="000000"/>
          <w:sz w:val="22"/>
          <w:szCs w:val="22"/>
        </w:rPr>
      </w:pPr>
      <w:bookmarkStart w:colFirst="0" w:colLast="0" w:name="_heading=h.s0utud180fee" w:id="5"/>
      <w:bookmarkEnd w:id="5"/>
      <w:r w:rsidDel="00000000" w:rsidR="00000000" w:rsidRPr="00000000">
        <w:rPr>
          <w:color w:val="000000"/>
          <w:sz w:val="22"/>
          <w:szCs w:val="22"/>
          <w:rtl w:val="0"/>
        </w:rPr>
        <w:t xml:space="preserve">MODÈLE 4.1 </w:t>
        <w:br w:type="textWrapping"/>
        <w:t xml:space="preserve">INFORMATION GÉNÉRALE SUR LE SOUMISSIONNAIRE</w:t>
      </w:r>
    </w:p>
    <w:p w:rsidR="00000000" w:rsidDel="00000000" w:rsidP="00000000" w:rsidRDefault="00000000" w:rsidRPr="00000000" w14:paraId="00000032">
      <w:pPr>
        <w:spacing w:before="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3">
      <w:pPr>
        <w:numPr>
          <w:ilvl w:val="0"/>
          <w:numId w:val="4"/>
        </w:numPr>
        <w:spacing w:before="120" w:lineRule="auto"/>
        <w:ind w:left="851" w:hanging="851"/>
        <w:rPr>
          <w:rFonts w:ascii="Arial" w:cs="Arial" w:eastAsia="Arial" w:hAnsi="Arial"/>
          <w:sz w:val="22"/>
          <w:szCs w:val="22"/>
        </w:rPr>
      </w:pPr>
      <w:r w:rsidDel="00000000" w:rsidR="00000000" w:rsidRPr="00000000">
        <w:rPr>
          <w:rFonts w:ascii="Arial" w:cs="Arial" w:eastAsia="Arial" w:hAnsi="Arial"/>
          <w:sz w:val="22"/>
          <w:szCs w:val="22"/>
          <w:rtl w:val="0"/>
        </w:rPr>
        <w:t xml:space="preserve">Nom de l'entreprise ..............................................................................</w:t>
        <w:br w:type="textWrapping"/>
        <w:t xml:space="preserve">............................................................................................................</w:t>
      </w:r>
    </w:p>
    <w:p w:rsidR="00000000" w:rsidDel="00000000" w:rsidP="00000000" w:rsidRDefault="00000000" w:rsidRPr="00000000" w14:paraId="00000034">
      <w:pPr>
        <w:numPr>
          <w:ilvl w:val="0"/>
          <w:numId w:val="1"/>
        </w:numPr>
        <w:spacing w:before="120" w:lineRule="auto"/>
        <w:ind w:left="851" w:hanging="851"/>
        <w:rPr>
          <w:rFonts w:ascii="Arial" w:cs="Arial" w:eastAsia="Arial" w:hAnsi="Arial"/>
          <w:sz w:val="22"/>
          <w:szCs w:val="22"/>
        </w:rPr>
      </w:pPr>
      <w:r w:rsidDel="00000000" w:rsidR="00000000" w:rsidRPr="00000000">
        <w:rPr>
          <w:rFonts w:ascii="Arial" w:cs="Arial" w:eastAsia="Arial" w:hAnsi="Arial"/>
          <w:sz w:val="22"/>
          <w:szCs w:val="22"/>
          <w:rtl w:val="0"/>
        </w:rPr>
        <w:t xml:space="preserve">Siège social ..............................................................................</w:t>
        <w:br w:type="textWrapping"/>
        <w:t xml:space="preserve">..........................................................................................................................................................................................................................</w:t>
        <w:br w:type="textWrapping"/>
        <w:t xml:space="preserve">Téléphone ................ Télécopie...................... Télex..............Courriel…..</w:t>
      </w:r>
    </w:p>
    <w:p w:rsidR="00000000" w:rsidDel="00000000" w:rsidP="00000000" w:rsidRDefault="00000000" w:rsidRPr="00000000" w14:paraId="00000035">
      <w:pPr>
        <w:numPr>
          <w:ilvl w:val="0"/>
          <w:numId w:val="1"/>
        </w:numPr>
        <w:spacing w:before="120" w:lineRule="auto"/>
        <w:ind w:left="851" w:hanging="851"/>
        <w:rPr>
          <w:rFonts w:ascii="Arial" w:cs="Arial" w:eastAsia="Arial" w:hAnsi="Arial"/>
          <w:sz w:val="22"/>
          <w:szCs w:val="22"/>
        </w:rPr>
      </w:pPr>
      <w:r w:rsidDel="00000000" w:rsidR="00000000" w:rsidRPr="00000000">
        <w:rPr>
          <w:rFonts w:ascii="Arial" w:cs="Arial" w:eastAsia="Arial" w:hAnsi="Arial"/>
          <w:sz w:val="22"/>
          <w:szCs w:val="22"/>
          <w:rtl w:val="0"/>
        </w:rPr>
        <w:t xml:space="preserve">Nom et nationalité des principaux directeurs et associés..................................................................................................................................................................................................................................................................................................................................................................................................................................................</w:t>
      </w:r>
    </w:p>
    <w:p w:rsidR="00000000" w:rsidDel="00000000" w:rsidP="00000000" w:rsidRDefault="00000000" w:rsidRPr="00000000" w14:paraId="00000036">
      <w:pPr>
        <w:numPr>
          <w:ilvl w:val="0"/>
          <w:numId w:val="1"/>
        </w:numPr>
        <w:spacing w:before="120" w:lineRule="auto"/>
        <w:ind w:left="851" w:hanging="851"/>
        <w:rPr>
          <w:rFonts w:ascii="Arial" w:cs="Arial" w:eastAsia="Arial" w:hAnsi="Arial"/>
          <w:sz w:val="22"/>
          <w:szCs w:val="22"/>
        </w:rPr>
      </w:pPr>
      <w:r w:rsidDel="00000000" w:rsidR="00000000" w:rsidRPr="00000000">
        <w:rPr>
          <w:rFonts w:ascii="Arial" w:cs="Arial" w:eastAsia="Arial" w:hAnsi="Arial"/>
          <w:sz w:val="22"/>
          <w:szCs w:val="22"/>
          <w:rtl w:val="0"/>
        </w:rPr>
        <w:t xml:space="preserve">Type d'entreprise </w:t>
        <w:br w:type="textWrapping"/>
        <w:t xml:space="preserve">(personne physique, société en nom collectif, société anonyme, etc.)</w:t>
        <w:br w:type="textWrapping"/>
        <w:t xml:space="preserve">.............................................................................................................</w:t>
      </w:r>
    </w:p>
    <w:p w:rsidR="00000000" w:rsidDel="00000000" w:rsidP="00000000" w:rsidRDefault="00000000" w:rsidRPr="00000000" w14:paraId="00000037">
      <w:pPr>
        <w:numPr>
          <w:ilvl w:val="0"/>
          <w:numId w:val="1"/>
        </w:numPr>
        <w:spacing w:before="120" w:lineRule="auto"/>
        <w:ind w:left="851" w:hanging="851"/>
        <w:rPr>
          <w:rFonts w:ascii="Arial" w:cs="Arial" w:eastAsia="Arial" w:hAnsi="Arial"/>
          <w:sz w:val="22"/>
          <w:szCs w:val="22"/>
        </w:rPr>
      </w:pPr>
      <w:r w:rsidDel="00000000" w:rsidR="00000000" w:rsidRPr="00000000">
        <w:rPr>
          <w:rFonts w:ascii="Arial" w:cs="Arial" w:eastAsia="Arial" w:hAnsi="Arial"/>
          <w:sz w:val="22"/>
          <w:szCs w:val="22"/>
          <w:rtl w:val="0"/>
        </w:rPr>
        <w:t xml:space="preserve">Description de l'entreprise (par exemple, entreprise générale de travaux publics)</w:t>
      </w:r>
    </w:p>
    <w:p w:rsidR="00000000" w:rsidDel="00000000" w:rsidP="00000000" w:rsidRDefault="00000000" w:rsidRPr="00000000" w14:paraId="00000038">
      <w:pPr>
        <w:numPr>
          <w:ilvl w:val="0"/>
          <w:numId w:val="1"/>
        </w:numPr>
        <w:spacing w:before="120" w:lineRule="auto"/>
        <w:ind w:left="851" w:hanging="851"/>
        <w:rPr>
          <w:rFonts w:ascii="Arial" w:cs="Arial" w:eastAsia="Arial" w:hAnsi="Arial"/>
          <w:sz w:val="22"/>
          <w:szCs w:val="22"/>
        </w:rPr>
      </w:pPr>
      <w:r w:rsidDel="00000000" w:rsidR="00000000" w:rsidRPr="00000000">
        <w:rPr>
          <w:rFonts w:ascii="Arial" w:cs="Arial" w:eastAsia="Arial" w:hAnsi="Arial"/>
          <w:sz w:val="22"/>
          <w:szCs w:val="22"/>
          <w:rtl w:val="0"/>
        </w:rPr>
        <w:t xml:space="preserve">Nationalité de l'entreprise...........................................................</w:t>
      </w:r>
    </w:p>
    <w:p w:rsidR="00000000" w:rsidDel="00000000" w:rsidP="00000000" w:rsidRDefault="00000000" w:rsidRPr="00000000" w14:paraId="00000039">
      <w:pPr>
        <w:numPr>
          <w:ilvl w:val="0"/>
          <w:numId w:val="1"/>
        </w:numPr>
        <w:spacing w:before="120" w:lineRule="auto"/>
        <w:ind w:left="851" w:hanging="851"/>
        <w:rPr>
          <w:rFonts w:ascii="Arial" w:cs="Arial" w:eastAsia="Arial" w:hAnsi="Arial"/>
          <w:sz w:val="22"/>
          <w:szCs w:val="22"/>
        </w:rPr>
      </w:pPr>
      <w:r w:rsidDel="00000000" w:rsidR="00000000" w:rsidRPr="00000000">
        <w:rPr>
          <w:rFonts w:ascii="Arial" w:cs="Arial" w:eastAsia="Arial" w:hAnsi="Arial"/>
          <w:sz w:val="22"/>
          <w:szCs w:val="22"/>
          <w:rtl w:val="0"/>
        </w:rPr>
        <w:t xml:space="preserve">Nombre d’années d’expérience comme entrepreneur </w:t>
        <w:br w:type="textWrapping"/>
        <w:t xml:space="preserve">- au niveau national ......................</w:t>
        <w:br w:type="textWrapping"/>
        <w:t xml:space="preserve">- au niveau international ......................</w:t>
      </w:r>
    </w:p>
    <w:p w:rsidR="00000000" w:rsidDel="00000000" w:rsidP="00000000" w:rsidRDefault="00000000" w:rsidRPr="00000000" w14:paraId="0000003A">
      <w:pPr>
        <w:numPr>
          <w:ilvl w:val="0"/>
          <w:numId w:val="1"/>
        </w:numPr>
        <w:spacing w:before="120" w:lineRule="auto"/>
        <w:ind w:left="851" w:hanging="851"/>
        <w:rPr>
          <w:rFonts w:ascii="Arial" w:cs="Arial" w:eastAsia="Arial" w:hAnsi="Arial"/>
          <w:sz w:val="22"/>
          <w:szCs w:val="22"/>
        </w:rPr>
      </w:pPr>
      <w:r w:rsidDel="00000000" w:rsidR="00000000" w:rsidRPr="00000000">
        <w:rPr>
          <w:rFonts w:ascii="Arial" w:cs="Arial" w:eastAsia="Arial" w:hAnsi="Arial"/>
          <w:sz w:val="22"/>
          <w:szCs w:val="22"/>
          <w:rtl w:val="0"/>
        </w:rPr>
        <w:t xml:space="preserve">Données relatives à l’enregistrement de l’entreprise .......................................................................</w:t>
        <w:br w:type="textWrapping"/>
        <w:t xml:space="preserve">............................................................................................................</w:t>
        <w:br w:type="textWrapping"/>
        <w:t xml:space="preserve">Veuillez joindre une copie du certificat d’enregistrement de l'entreprise</w:t>
      </w:r>
    </w:p>
    <w:p w:rsidR="00000000" w:rsidDel="00000000" w:rsidP="00000000" w:rsidRDefault="00000000" w:rsidRPr="00000000" w14:paraId="0000003B">
      <w:pPr>
        <w:numPr>
          <w:ilvl w:val="0"/>
          <w:numId w:val="1"/>
        </w:numPr>
        <w:spacing w:before="120" w:lineRule="auto"/>
        <w:ind w:left="851" w:hanging="851"/>
        <w:rPr>
          <w:rFonts w:ascii="Arial" w:cs="Arial" w:eastAsia="Arial" w:hAnsi="Arial"/>
          <w:sz w:val="22"/>
          <w:szCs w:val="22"/>
        </w:rPr>
      </w:pPr>
      <w:r w:rsidDel="00000000" w:rsidR="00000000" w:rsidRPr="00000000">
        <w:rPr>
          <w:rFonts w:ascii="Arial" w:cs="Arial" w:eastAsia="Arial" w:hAnsi="Arial"/>
          <w:sz w:val="22"/>
          <w:szCs w:val="22"/>
          <w:rtl w:val="0"/>
        </w:rPr>
        <w:t xml:space="preserve">Participations dans l'entreprise</w:t>
        <w:br w:type="textWrapping"/>
        <w:t xml:space="preserve">Parts (%)</w:t>
        <w:br w:type="textWrapping"/>
        <w:t xml:space="preserve">............................................................................................................</w:t>
        <w:br w:type="textWrapping"/>
        <w:t xml:space="preserve">............................................................................................................</w:t>
      </w:r>
    </w:p>
    <w:p w:rsidR="00000000" w:rsidDel="00000000" w:rsidP="00000000" w:rsidRDefault="00000000" w:rsidRPr="00000000" w14:paraId="0000003C">
      <w:pPr>
        <w:numPr>
          <w:ilvl w:val="0"/>
          <w:numId w:val="1"/>
        </w:numPr>
        <w:spacing w:before="120" w:lineRule="auto"/>
        <w:ind w:left="851" w:hanging="851"/>
        <w:rPr>
          <w:rFonts w:ascii="Arial" w:cs="Arial" w:eastAsia="Arial" w:hAnsi="Arial"/>
          <w:sz w:val="22"/>
          <w:szCs w:val="22"/>
        </w:rPr>
      </w:pPr>
      <w:r w:rsidDel="00000000" w:rsidR="00000000" w:rsidRPr="00000000">
        <w:rPr>
          <w:rFonts w:ascii="Arial" w:cs="Arial" w:eastAsia="Arial" w:hAnsi="Arial"/>
          <w:sz w:val="22"/>
          <w:szCs w:val="22"/>
          <w:rtl w:val="0"/>
        </w:rPr>
        <w:t xml:space="preserve">Nom(s) et adresse(s) des sociétés associées à la réalisation du projet et statut (société mère, filiale, sous-traitant,…):</w:t>
        <w:br w:type="textWrapping"/>
        <w:t xml:space="preserve">.............................................................................................................</w:t>
        <w:br w:type="textWrapping"/>
        <w:t xml:space="preserve">.............................................................................................................</w:t>
        <w:br w:type="textWrapping"/>
        <w:t xml:space="preserve">.............................................................................................................</w:t>
      </w:r>
    </w:p>
    <w:p w:rsidR="00000000" w:rsidDel="00000000" w:rsidP="00000000" w:rsidRDefault="00000000" w:rsidRPr="00000000" w14:paraId="0000003D">
      <w:pPr>
        <w:numPr>
          <w:ilvl w:val="0"/>
          <w:numId w:val="1"/>
        </w:numPr>
        <w:spacing w:before="120" w:lineRule="auto"/>
        <w:ind w:left="851" w:hanging="85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 l'entreprise est une filiale, quelle sera l'implication éventuelle de la société mère dans le projet?</w:t>
      </w:r>
    </w:p>
    <w:p w:rsidR="00000000" w:rsidDel="00000000" w:rsidP="00000000" w:rsidRDefault="00000000" w:rsidRPr="00000000" w14:paraId="0000003E">
      <w:pPr>
        <w:spacing w:before="60" w:lineRule="auto"/>
        <w:ind w:left="851"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3F">
      <w:pPr>
        <w:numPr>
          <w:ilvl w:val="0"/>
          <w:numId w:val="1"/>
        </w:numPr>
        <w:spacing w:before="120" w:lineRule="auto"/>
        <w:ind w:left="851" w:hanging="85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Les entreprises étrangères doivent indiquer si elles sont établies dans le pays du pouvoir adjudicateur conformément au droit applicable (Pour information seulement)</w:t>
      </w:r>
    </w:p>
    <w:p w:rsidR="00000000" w:rsidDel="00000000" w:rsidP="00000000" w:rsidRDefault="00000000" w:rsidRPr="00000000" w14:paraId="00000040">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w:t>
        <w:tab/>
        <w:t xml:space="preserve">..................................................................................</w:t>
      </w:r>
    </w:p>
    <w:p w:rsidR="00000000" w:rsidDel="00000000" w:rsidP="00000000" w:rsidRDefault="00000000" w:rsidRPr="00000000" w14:paraId="00000041">
      <w:pPr>
        <w:spacing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au nom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42">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Date:</w:t>
        <w:tab/>
        <w:t xml:space="preserve">.....................</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right="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right="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5">
      <w:pPr>
        <w:pStyle w:val="Heading1"/>
        <w:rPr>
          <w:color w:val="000000"/>
          <w:sz w:val="22"/>
          <w:szCs w:val="22"/>
        </w:rPr>
      </w:pPr>
      <w:bookmarkStart w:colFirst="0" w:colLast="0" w:name="_heading=h.4jj6exdufj5m" w:id="6"/>
      <w:bookmarkEnd w:id="6"/>
      <w:r w:rsidDel="00000000" w:rsidR="00000000" w:rsidRPr="00000000">
        <w:rPr>
          <w:color w:val="000000"/>
          <w:sz w:val="22"/>
          <w:szCs w:val="22"/>
          <w:rtl w:val="0"/>
        </w:rPr>
        <w:t xml:space="preserve">MODÈLE 4.2</w:t>
      </w:r>
    </w:p>
    <w:p w:rsidR="00000000" w:rsidDel="00000000" w:rsidP="00000000" w:rsidRDefault="00000000" w:rsidRPr="00000000" w14:paraId="00000046">
      <w:pPr>
        <w:pStyle w:val="Heading1"/>
        <w:rPr>
          <w:color w:val="000000"/>
          <w:sz w:val="22"/>
          <w:szCs w:val="22"/>
        </w:rPr>
      </w:pPr>
      <w:bookmarkStart w:colFirst="0" w:colLast="0" w:name="_heading=h.c0hiwmyqw5o1" w:id="7"/>
      <w:bookmarkEnd w:id="7"/>
      <w:r w:rsidDel="00000000" w:rsidR="00000000" w:rsidRPr="00000000">
        <w:rPr>
          <w:color w:val="000000"/>
          <w:sz w:val="22"/>
          <w:szCs w:val="22"/>
          <w:rtl w:val="0"/>
        </w:rPr>
        <w:t xml:space="preserve">ORGANIGRAMME</w:t>
      </w:r>
    </w:p>
    <w:p w:rsidR="00000000" w:rsidDel="00000000" w:rsidP="00000000" w:rsidRDefault="00000000" w:rsidRPr="00000000" w14:paraId="00000047">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Veuillez fournir ci-après l’organigramme de votre société, montrant la position des directeurs, du personnel principal et leurs fonctions</w:t>
      </w:r>
    </w:p>
    <w:p w:rsidR="00000000" w:rsidDel="00000000" w:rsidP="00000000" w:rsidRDefault="00000000" w:rsidRPr="00000000" w14:paraId="00000048">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9">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A">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B">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C">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D">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E">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F">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0">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1">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2">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3">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4">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5">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6">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7">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8">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9">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A">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B">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w:t>
      </w:r>
    </w:p>
    <w:p w:rsidR="00000000" w:rsidDel="00000000" w:rsidP="00000000" w:rsidRDefault="00000000" w:rsidRPr="00000000" w14:paraId="0000005C">
      <w:pPr>
        <w:spacing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pour le compte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5D">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E">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Date...........................................</w:t>
      </w:r>
    </w:p>
    <w:p w:rsidR="00000000" w:rsidDel="00000000" w:rsidP="00000000" w:rsidRDefault="00000000" w:rsidRPr="00000000" w14:paraId="0000005F">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0">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1">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2">
      <w:pPr>
        <w:pStyle w:val="Heading1"/>
        <w:rPr>
          <w:b w:val="0"/>
          <w:color w:val="000000"/>
          <w:sz w:val="22"/>
          <w:szCs w:val="22"/>
        </w:rPr>
      </w:pPr>
      <w:bookmarkStart w:colFirst="0" w:colLast="0" w:name="_heading=h.8v3lqzjbpowu" w:id="8"/>
      <w:bookmarkEnd w:id="8"/>
      <w:r w:rsidDel="00000000" w:rsidR="00000000" w:rsidRPr="00000000">
        <w:rPr>
          <w:color w:val="000000"/>
          <w:sz w:val="22"/>
          <w:szCs w:val="22"/>
          <w:rtl w:val="0"/>
        </w:rPr>
        <w:t xml:space="preserve">MODÈLE 4.3  </w:t>
        <w:br w:type="textWrapping"/>
        <w:t xml:space="preserve">PROCURATION</w:t>
      </w:r>
      <w:r w:rsidDel="00000000" w:rsidR="00000000" w:rsidRPr="00000000">
        <w:rPr>
          <w:rtl w:val="0"/>
        </w:rPr>
      </w:r>
    </w:p>
    <w:p w:rsidR="00000000" w:rsidDel="00000000" w:rsidP="00000000" w:rsidRDefault="00000000" w:rsidRPr="00000000" w14:paraId="00000063">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4">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Veuillez joindre la procuration autorisant la personne à signer l’offre et toute la documentation correspondante.</w:t>
      </w:r>
    </w:p>
    <w:p w:rsidR="00000000" w:rsidDel="00000000" w:rsidP="00000000" w:rsidRDefault="00000000" w:rsidRPr="00000000" w14:paraId="00000065">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6">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7">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8">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9">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A">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B">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C">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D">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E">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F">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0">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1">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2">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3">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4">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5">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w:t>
        <w:tab/>
        <w:t xml:space="preserve">..................................................................................</w:t>
      </w:r>
    </w:p>
    <w:p w:rsidR="00000000" w:rsidDel="00000000" w:rsidP="00000000" w:rsidRDefault="00000000" w:rsidRPr="00000000" w14:paraId="00000076">
      <w:pPr>
        <w:spacing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au nom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77">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8">
      <w:pPr>
        <w:spacing w:before="240" w:lineRule="auto"/>
        <w:ind w:left="144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Date:</w:t>
        <w:tab/>
        <w:t xml:space="preserve">.....................</w:t>
      </w:r>
    </w:p>
    <w:p w:rsidR="00000000" w:rsidDel="00000000" w:rsidP="00000000" w:rsidRDefault="00000000" w:rsidRPr="00000000" w14:paraId="00000079">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A">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B">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C">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D">
      <w:pPr>
        <w:pStyle w:val="Heading1"/>
        <w:rPr>
          <w:color w:val="000000"/>
          <w:sz w:val="22"/>
          <w:szCs w:val="22"/>
        </w:rPr>
      </w:pPr>
      <w:bookmarkStart w:colFirst="0" w:colLast="0" w:name="_heading=h.w9p15zmdeq0z" w:id="9"/>
      <w:bookmarkEnd w:id="9"/>
      <w:r w:rsidDel="00000000" w:rsidR="00000000" w:rsidRPr="00000000">
        <w:rPr>
          <w:color w:val="000000"/>
          <w:sz w:val="22"/>
          <w:szCs w:val="22"/>
          <w:rtl w:val="0"/>
        </w:rPr>
        <w:t xml:space="preserve">MODÈLE 4.4</w:t>
        <w:br w:type="textWrapping"/>
        <w:t xml:space="preserve">FICHE FINANCIÈRE</w:t>
      </w:r>
    </w:p>
    <w:p w:rsidR="00000000" w:rsidDel="00000000" w:rsidP="00000000" w:rsidRDefault="00000000" w:rsidRPr="00000000" w14:paraId="0000007E">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Veuillez fournir toutes les informations demandées en euros ou en monnaie nationale (MN).</w:t>
      </w:r>
    </w:p>
    <w:p w:rsidR="00000000" w:rsidDel="00000000" w:rsidP="00000000" w:rsidRDefault="00000000" w:rsidRPr="00000000" w14:paraId="0000007F">
      <w:pPr>
        <w:tabs>
          <w:tab w:val="left" w:leader="none" w:pos="851"/>
        </w:tabs>
        <w:spacing w:before="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0">
      <w:pPr>
        <w:spacing w:before="60" w:lineRule="auto"/>
        <w:ind w:left="72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4.4.1</w:t>
        <w:tab/>
        <w:t xml:space="preserve">Fonds propre</w:t>
      </w:r>
    </w:p>
    <w:p w:rsidR="00000000" w:rsidDel="00000000" w:rsidP="00000000" w:rsidRDefault="00000000" w:rsidRPr="00000000" w14:paraId="00000081">
      <w:pPr>
        <w:tabs>
          <w:tab w:val="left" w:leader="none" w:pos="851"/>
        </w:tabs>
        <w:spacing w:before="60" w:lineRule="auto"/>
        <w:jc w:val="both"/>
        <w:rPr>
          <w:rFonts w:ascii="Arial" w:cs="Arial" w:eastAsia="Arial" w:hAnsi="Arial"/>
          <w:sz w:val="22"/>
          <w:szCs w:val="22"/>
        </w:rPr>
      </w:pPr>
      <w:r w:rsidDel="00000000" w:rsidR="00000000" w:rsidRPr="00000000">
        <w:rPr>
          <w:rtl w:val="0"/>
        </w:rPr>
      </w:r>
    </w:p>
    <w:tbl>
      <w:tblPr>
        <w:tblStyle w:val="Table1"/>
        <w:tblW w:w="5528.0" w:type="dxa"/>
        <w:jc w:val="left"/>
        <w:tblInd w:w="70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539"/>
        <w:gridCol w:w="1989"/>
        <w:tblGridChange w:id="0">
          <w:tblGrid>
            <w:gridCol w:w="3539"/>
            <w:gridCol w:w="1989"/>
          </w:tblGrid>
        </w:tblGridChange>
      </w:tblGrid>
      <w:tr>
        <w:trPr>
          <w:cantSplit w:val="1"/>
          <w:tblHeader w:val="0"/>
        </w:trPr>
        <w:tc>
          <w:tcPr/>
          <w:p w:rsidR="00000000" w:rsidDel="00000000" w:rsidP="00000000" w:rsidRDefault="00000000" w:rsidRPr="00000000" w14:paraId="00000082">
            <w:pPr>
              <w:spacing w:before="60" w:lineRule="auto"/>
              <w:jc w:val="both"/>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Montant....................................</w:t>
            </w:r>
          </w:p>
        </w:tc>
        <w:tc>
          <w:tcPr/>
          <w:p w:rsidR="00000000" w:rsidDel="00000000" w:rsidP="00000000" w:rsidRDefault="00000000" w:rsidRPr="00000000" w14:paraId="00000083">
            <w:pPr>
              <w:spacing w:before="60" w:lineRule="auto"/>
              <w:jc w:val="both"/>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MAD</w:t>
            </w:r>
          </w:p>
        </w:tc>
      </w:tr>
      <w:tr>
        <w:trPr>
          <w:cantSplit w:val="1"/>
          <w:tblHeader w:val="0"/>
        </w:trPr>
        <w:tc>
          <w:tcPr/>
          <w:p w:rsidR="00000000" w:rsidDel="00000000" w:rsidP="00000000" w:rsidRDefault="00000000" w:rsidRPr="00000000" w14:paraId="00000084">
            <w:pPr>
              <w:spacing w:before="60" w:lineRule="auto"/>
              <w:jc w:val="both"/>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Monnaie..................................</w:t>
            </w:r>
          </w:p>
        </w:tc>
        <w:tc>
          <w:tcPr/>
          <w:p w:rsidR="00000000" w:rsidDel="00000000" w:rsidP="00000000" w:rsidRDefault="00000000" w:rsidRPr="00000000" w14:paraId="00000085">
            <w:pPr>
              <w:spacing w:before="60" w:lineRule="auto"/>
              <w:jc w:val="both"/>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MAD</w:t>
            </w:r>
          </w:p>
        </w:tc>
      </w:tr>
      <w:tr>
        <w:trPr>
          <w:cantSplit w:val="1"/>
          <w:tblHeader w:val="0"/>
        </w:trPr>
        <w:tc>
          <w:tcPr/>
          <w:p w:rsidR="00000000" w:rsidDel="00000000" w:rsidP="00000000" w:rsidRDefault="00000000" w:rsidRPr="00000000" w14:paraId="00000086">
            <w:pPr>
              <w:spacing w:before="60" w:lineRule="auto"/>
              <w:jc w:val="both"/>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Autorisé...............................</w:t>
            </w:r>
          </w:p>
        </w:tc>
        <w:tc>
          <w:tcPr/>
          <w:p w:rsidR="00000000" w:rsidDel="00000000" w:rsidP="00000000" w:rsidRDefault="00000000" w:rsidRPr="00000000" w14:paraId="00000087">
            <w:pPr>
              <w:spacing w:before="60" w:lineRule="auto"/>
              <w:jc w:val="both"/>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MAD</w:t>
            </w:r>
          </w:p>
        </w:tc>
      </w:tr>
      <w:tr>
        <w:trPr>
          <w:cantSplit w:val="1"/>
          <w:tblHeader w:val="0"/>
        </w:trPr>
        <w:tc>
          <w:tcPr/>
          <w:p w:rsidR="00000000" w:rsidDel="00000000" w:rsidP="00000000" w:rsidRDefault="00000000" w:rsidRPr="00000000" w14:paraId="00000088">
            <w:pPr>
              <w:spacing w:before="60" w:lineRule="auto"/>
              <w:jc w:val="both"/>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Souscrit......................................</w:t>
            </w:r>
          </w:p>
        </w:tc>
        <w:tc>
          <w:tcPr/>
          <w:p w:rsidR="00000000" w:rsidDel="00000000" w:rsidP="00000000" w:rsidRDefault="00000000" w:rsidRPr="00000000" w14:paraId="00000089">
            <w:pPr>
              <w:spacing w:before="60" w:lineRule="auto"/>
              <w:jc w:val="both"/>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MAD</w:t>
            </w:r>
          </w:p>
        </w:tc>
      </w:tr>
    </w:tbl>
    <w:p w:rsidR="00000000" w:rsidDel="00000000" w:rsidP="00000000" w:rsidRDefault="00000000" w:rsidRPr="00000000" w14:paraId="0000008A">
      <w:pPr>
        <w:tabs>
          <w:tab w:val="left" w:leader="none" w:pos="851"/>
        </w:tabs>
        <w:spacing w:before="60" w:lineRule="auto"/>
        <w:ind w:left="720" w:firstLine="0"/>
        <w:jc w:val="both"/>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08B">
      <w:pPr>
        <w:spacing w:before="60" w:lineRule="auto"/>
        <w:ind w:left="720" w:firstLine="0"/>
        <w:jc w:val="both"/>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4.4.2</w:t>
        <w:tab/>
        <w:t xml:space="preserve">Chiffre d’affaires annuel au cours des trois dernières années et projetés pour les deux années à venir</w:t>
      </w:r>
    </w:p>
    <w:p w:rsidR="00000000" w:rsidDel="00000000" w:rsidP="00000000" w:rsidRDefault="00000000" w:rsidRPr="00000000" w14:paraId="0000008C">
      <w:pPr>
        <w:jc w:val="both"/>
        <w:rPr>
          <w:rFonts w:ascii="Arial" w:cs="Arial" w:eastAsia="Arial" w:hAnsi="Arial"/>
          <w:i w:val="1"/>
          <w:sz w:val="22"/>
          <w:szCs w:val="22"/>
          <w:highlight w:val="yellow"/>
        </w:rPr>
      </w:pPr>
      <w:r w:rsidDel="00000000" w:rsidR="00000000" w:rsidRPr="00000000">
        <w:rPr>
          <w:rtl w:val="0"/>
        </w:rPr>
      </w:r>
    </w:p>
    <w:tbl>
      <w:tblPr>
        <w:tblStyle w:val="Table2"/>
        <w:tblW w:w="7451.0" w:type="dxa"/>
        <w:jc w:val="left"/>
        <w:tblInd w:w="708.9999999999999"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418"/>
        <w:gridCol w:w="1113"/>
        <w:gridCol w:w="1080"/>
        <w:gridCol w:w="840"/>
        <w:gridCol w:w="1080"/>
        <w:gridCol w:w="840"/>
        <w:gridCol w:w="1080"/>
        <w:tblGridChange w:id="0">
          <w:tblGrid>
            <w:gridCol w:w="1418"/>
            <w:gridCol w:w="1113"/>
            <w:gridCol w:w="1080"/>
            <w:gridCol w:w="840"/>
            <w:gridCol w:w="1080"/>
            <w:gridCol w:w="840"/>
            <w:gridCol w:w="1080"/>
          </w:tblGrid>
        </w:tblGridChange>
      </w:tblGrid>
      <w:tr>
        <w:trPr>
          <w:cantSplit w:val="1"/>
          <w:tblHeader w:val="0"/>
        </w:trPr>
        <w:tc>
          <w:tcPr/>
          <w:p w:rsidR="00000000" w:rsidDel="00000000" w:rsidP="00000000" w:rsidRDefault="00000000" w:rsidRPr="00000000" w14:paraId="0000008D">
            <w:pPr>
              <w:spacing w:before="60" w:lineRule="auto"/>
              <w:jc w:val="both"/>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MAD</w:t>
            </w:r>
          </w:p>
        </w:tc>
        <w:tc>
          <w:tcPr/>
          <w:p w:rsidR="00000000" w:rsidDel="00000000" w:rsidP="00000000" w:rsidRDefault="00000000" w:rsidRPr="00000000" w14:paraId="0000008E">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Année</w:t>
              <w:br w:type="textWrapping"/>
              <w:t xml:space="preserve">-3</w:t>
            </w:r>
          </w:p>
        </w:tc>
        <w:tc>
          <w:tcPr/>
          <w:p w:rsidR="00000000" w:rsidDel="00000000" w:rsidP="00000000" w:rsidRDefault="00000000" w:rsidRPr="00000000" w14:paraId="0000008F">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Année</w:t>
              <w:br w:type="textWrapping"/>
              <w:t xml:space="preserve">-2</w:t>
            </w:r>
          </w:p>
        </w:tc>
        <w:tc>
          <w:tcPr/>
          <w:p w:rsidR="00000000" w:rsidDel="00000000" w:rsidP="00000000" w:rsidRDefault="00000000" w:rsidRPr="00000000" w14:paraId="00000090">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Année -1</w:t>
            </w:r>
          </w:p>
        </w:tc>
        <w:tc>
          <w:tcPr/>
          <w:p w:rsidR="00000000" w:rsidDel="00000000" w:rsidP="00000000" w:rsidRDefault="00000000" w:rsidRPr="00000000" w14:paraId="00000091">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Année en cours</w:t>
            </w:r>
          </w:p>
        </w:tc>
        <w:tc>
          <w:tcPr/>
          <w:p w:rsidR="00000000" w:rsidDel="00000000" w:rsidP="00000000" w:rsidRDefault="00000000" w:rsidRPr="00000000" w14:paraId="00000092">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Année</w:t>
            </w:r>
          </w:p>
          <w:p w:rsidR="00000000" w:rsidDel="00000000" w:rsidP="00000000" w:rsidRDefault="00000000" w:rsidRPr="00000000" w14:paraId="00000093">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+1</w:t>
            </w:r>
          </w:p>
        </w:tc>
        <w:tc>
          <w:tcPr/>
          <w:p w:rsidR="00000000" w:rsidDel="00000000" w:rsidP="00000000" w:rsidRDefault="00000000" w:rsidRPr="00000000" w14:paraId="00000094">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Année</w:t>
            </w:r>
          </w:p>
          <w:p w:rsidR="00000000" w:rsidDel="00000000" w:rsidP="00000000" w:rsidRDefault="00000000" w:rsidRPr="00000000" w14:paraId="00000095">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+2</w:t>
            </w:r>
          </w:p>
        </w:tc>
      </w:tr>
      <w:tr>
        <w:trPr>
          <w:cantSplit w:val="1"/>
          <w:tblHeader w:val="0"/>
        </w:trPr>
        <w:tc>
          <w:tcPr/>
          <w:p w:rsidR="00000000" w:rsidDel="00000000" w:rsidP="00000000" w:rsidRDefault="00000000" w:rsidRPr="00000000" w14:paraId="00000096">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Au niveau national</w:t>
            </w:r>
          </w:p>
        </w:tc>
        <w:tc>
          <w:tcPr/>
          <w:p w:rsidR="00000000" w:rsidDel="00000000" w:rsidP="00000000" w:rsidRDefault="00000000" w:rsidRPr="00000000" w14:paraId="00000097">
            <w:pPr>
              <w:spacing w:before="120" w:lineRule="auto"/>
              <w:jc w:val="center"/>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98">
            <w:pPr>
              <w:spacing w:before="120" w:lineRule="auto"/>
              <w:jc w:val="center"/>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99">
            <w:pPr>
              <w:spacing w:before="120" w:lineRule="auto"/>
              <w:jc w:val="center"/>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9A">
            <w:pPr>
              <w:spacing w:before="120" w:lineRule="auto"/>
              <w:jc w:val="center"/>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9B">
            <w:pPr>
              <w:spacing w:before="120" w:lineRule="auto"/>
              <w:jc w:val="center"/>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9C">
            <w:pPr>
              <w:spacing w:before="120" w:lineRule="auto"/>
              <w:jc w:val="center"/>
              <w:rPr>
                <w:rFonts w:ascii="Arial" w:cs="Arial" w:eastAsia="Arial" w:hAnsi="Arial"/>
                <w:sz w:val="22"/>
                <w:szCs w:val="22"/>
                <w:highlight w:val="yellow"/>
              </w:rPr>
            </w:pPr>
            <w:r w:rsidDel="00000000" w:rsidR="00000000" w:rsidRPr="00000000">
              <w:rPr>
                <w:rtl w:val="0"/>
              </w:rPr>
            </w:r>
          </w:p>
        </w:tc>
      </w:tr>
      <w:tr>
        <w:trPr>
          <w:cantSplit w:val="1"/>
          <w:tblHeader w:val="0"/>
        </w:trPr>
        <w:tc>
          <w:tcPr/>
          <w:p w:rsidR="00000000" w:rsidDel="00000000" w:rsidP="00000000" w:rsidRDefault="00000000" w:rsidRPr="00000000" w14:paraId="0000009D">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Au niveau international</w:t>
            </w:r>
          </w:p>
        </w:tc>
        <w:tc>
          <w:tcPr/>
          <w:p w:rsidR="00000000" w:rsidDel="00000000" w:rsidP="00000000" w:rsidRDefault="00000000" w:rsidRPr="00000000" w14:paraId="0000009E">
            <w:pPr>
              <w:spacing w:before="120" w:lineRule="auto"/>
              <w:jc w:val="center"/>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9F">
            <w:pPr>
              <w:spacing w:before="120" w:lineRule="auto"/>
              <w:jc w:val="center"/>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A0">
            <w:pPr>
              <w:spacing w:before="120" w:lineRule="auto"/>
              <w:jc w:val="center"/>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A1">
            <w:pPr>
              <w:spacing w:before="120" w:lineRule="auto"/>
              <w:jc w:val="center"/>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A2">
            <w:pPr>
              <w:spacing w:before="120" w:lineRule="auto"/>
              <w:jc w:val="center"/>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A3">
            <w:pPr>
              <w:spacing w:before="120" w:lineRule="auto"/>
              <w:jc w:val="center"/>
              <w:rPr>
                <w:rFonts w:ascii="Arial" w:cs="Arial" w:eastAsia="Arial" w:hAnsi="Arial"/>
                <w:sz w:val="22"/>
                <w:szCs w:val="22"/>
                <w:highlight w:val="yellow"/>
              </w:rPr>
            </w:pPr>
            <w:r w:rsidDel="00000000" w:rsidR="00000000" w:rsidRPr="00000000">
              <w:rPr>
                <w:rtl w:val="0"/>
              </w:rPr>
            </w:r>
          </w:p>
        </w:tc>
      </w:tr>
      <w:tr>
        <w:trPr>
          <w:cantSplit w:val="1"/>
          <w:tblHeader w:val="0"/>
        </w:trPr>
        <w:tc>
          <w:tcPr/>
          <w:p w:rsidR="00000000" w:rsidDel="00000000" w:rsidP="00000000" w:rsidRDefault="00000000" w:rsidRPr="00000000" w14:paraId="000000A4">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Total</w:t>
            </w:r>
          </w:p>
        </w:tc>
        <w:tc>
          <w:tcPr/>
          <w:p w:rsidR="00000000" w:rsidDel="00000000" w:rsidP="00000000" w:rsidRDefault="00000000" w:rsidRPr="00000000" w14:paraId="000000A5">
            <w:pPr>
              <w:spacing w:before="120" w:lineRule="auto"/>
              <w:jc w:val="center"/>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A6">
            <w:pPr>
              <w:spacing w:before="120" w:lineRule="auto"/>
              <w:jc w:val="center"/>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A7">
            <w:pPr>
              <w:spacing w:before="120" w:lineRule="auto"/>
              <w:jc w:val="center"/>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A8">
            <w:pPr>
              <w:spacing w:before="120" w:lineRule="auto"/>
              <w:jc w:val="center"/>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A9">
            <w:pPr>
              <w:spacing w:before="120" w:lineRule="auto"/>
              <w:jc w:val="center"/>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AA">
            <w:pPr>
              <w:spacing w:before="120" w:lineRule="auto"/>
              <w:jc w:val="center"/>
              <w:rPr>
                <w:rFonts w:ascii="Arial" w:cs="Arial" w:eastAsia="Arial" w:hAnsi="Arial"/>
                <w:sz w:val="22"/>
                <w:szCs w:val="22"/>
                <w:highlight w:val="yellow"/>
              </w:rPr>
            </w:pPr>
            <w:r w:rsidDel="00000000" w:rsidR="00000000" w:rsidRPr="00000000">
              <w:rPr>
                <w:rtl w:val="0"/>
              </w:rPr>
            </w:r>
          </w:p>
        </w:tc>
      </w:tr>
    </w:tbl>
    <w:p w:rsidR="00000000" w:rsidDel="00000000" w:rsidP="00000000" w:rsidRDefault="00000000" w:rsidRPr="00000000" w14:paraId="000000AB">
      <w:pPr>
        <w:spacing w:before="60" w:lineRule="auto"/>
        <w:jc w:val="both"/>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0AC">
      <w:pPr>
        <w:spacing w:before="60" w:lineRule="auto"/>
        <w:ind w:left="720" w:firstLine="0"/>
        <w:jc w:val="both"/>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4.4.3</w:t>
        <w:tab/>
        <w:t xml:space="preserve">Valeur approximative des travaux en cours aux niveaux national………………………MAD.</w:t>
      </w:r>
    </w:p>
    <w:p w:rsidR="00000000" w:rsidDel="00000000" w:rsidP="00000000" w:rsidRDefault="00000000" w:rsidRPr="00000000" w14:paraId="000000AD">
      <w:pPr>
        <w:spacing w:before="60" w:lineRule="auto"/>
        <w:jc w:val="both"/>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0AE">
      <w:pPr>
        <w:keepNext w:val="1"/>
        <w:keepLines w:val="1"/>
        <w:spacing w:before="60" w:lineRule="auto"/>
        <w:ind w:left="709" w:firstLine="0"/>
        <w:jc w:val="both"/>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4.4.4</w:t>
      </w:r>
      <w:r w:rsidDel="00000000" w:rsidR="00000000" w:rsidRPr="00000000">
        <w:rPr>
          <w:rFonts w:ascii="Arial" w:cs="Arial" w:eastAsia="Arial" w:hAnsi="Arial"/>
          <w:sz w:val="22"/>
          <w:szCs w:val="22"/>
          <w:highlight w:val="yellow"/>
          <w:vertAlign w:val="superscript"/>
        </w:rPr>
        <w:footnoteReference w:customMarkFollows="0" w:id="0"/>
      </w:r>
      <w:r w:rsidDel="00000000" w:rsidR="00000000" w:rsidRPr="00000000">
        <w:rPr>
          <w:rFonts w:ascii="Arial" w:cs="Arial" w:eastAsia="Arial" w:hAnsi="Arial"/>
          <w:sz w:val="22"/>
          <w:szCs w:val="22"/>
          <w:highlight w:val="yellow"/>
          <w:rtl w:val="0"/>
        </w:rPr>
        <w:tab/>
        <w:t xml:space="preserve">Veuillez joindre des copies des bilans certifiés de l’entreprise pour les trois derniers exercices (accompagnés de traductions dans la langue de la procédure, si nécessaire) dont les données de base suivantes seront extraites. Veuillez fournir des estimations des mêmes données pour les deux exercices à venir.</w:t>
      </w:r>
    </w:p>
    <w:p w:rsidR="00000000" w:rsidDel="00000000" w:rsidP="00000000" w:rsidRDefault="00000000" w:rsidRPr="00000000" w14:paraId="000000AF">
      <w:pPr>
        <w:keepNext w:val="1"/>
        <w:keepLines w:val="1"/>
        <w:ind w:left="709" w:firstLine="0"/>
        <w:jc w:val="both"/>
        <w:rPr>
          <w:rFonts w:ascii="Arial" w:cs="Arial" w:eastAsia="Arial" w:hAnsi="Arial"/>
          <w:sz w:val="22"/>
          <w:szCs w:val="22"/>
          <w:highlight w:val="yellow"/>
        </w:rPr>
      </w:pPr>
      <w:r w:rsidDel="00000000" w:rsidR="00000000" w:rsidRPr="00000000">
        <w:rPr>
          <w:rtl w:val="0"/>
        </w:rPr>
      </w:r>
    </w:p>
    <w:tbl>
      <w:tblPr>
        <w:tblStyle w:val="Table3"/>
        <w:tblW w:w="8757.0" w:type="dxa"/>
        <w:jc w:val="left"/>
        <w:tblInd w:w="73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77"/>
        <w:gridCol w:w="1162"/>
        <w:gridCol w:w="998"/>
        <w:gridCol w:w="957"/>
        <w:gridCol w:w="1083"/>
        <w:gridCol w:w="1009"/>
        <w:gridCol w:w="1171"/>
        <w:tblGridChange w:id="0">
          <w:tblGrid>
            <w:gridCol w:w="2377"/>
            <w:gridCol w:w="1162"/>
            <w:gridCol w:w="998"/>
            <w:gridCol w:w="957"/>
            <w:gridCol w:w="1083"/>
            <w:gridCol w:w="1009"/>
            <w:gridCol w:w="1171"/>
          </w:tblGrid>
        </w:tblGridChange>
      </w:tblGrid>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0">
            <w:pPr>
              <w:keepNext w:val="1"/>
              <w:keepLines w:val="1"/>
              <w:spacing w:before="120"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MAD</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1">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Exercice</w:t>
              <w:br w:type="textWrapping"/>
              <w:t xml:space="preserve"> -2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2">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Exercice -1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3">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Dernier exercice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4">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Exercice en cours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5">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Exercice</w:t>
            </w:r>
          </w:p>
          <w:p w:rsidR="00000000" w:rsidDel="00000000" w:rsidP="00000000" w:rsidRDefault="00000000" w:rsidRPr="00000000" w14:paraId="000000B6">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7">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Exercice</w:t>
            </w:r>
          </w:p>
          <w:p w:rsidR="00000000" w:rsidDel="00000000" w:rsidP="00000000" w:rsidRDefault="00000000" w:rsidRPr="00000000" w14:paraId="000000B8">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+2</w:t>
            </w:r>
          </w:p>
        </w:tc>
      </w:tr>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9">
            <w:pPr>
              <w:keepNext w:val="1"/>
              <w:keepLines w:val="1"/>
              <w:spacing w:before="120"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1. Total de l’actif</w:t>
            </w:r>
          </w:p>
          <w:p w:rsidR="00000000" w:rsidDel="00000000" w:rsidP="00000000" w:rsidRDefault="00000000" w:rsidRPr="00000000" w14:paraId="000000BA">
            <w:pPr>
              <w:keepNext w:val="1"/>
              <w:keepLines w:val="1"/>
              <w:spacing w:before="120"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2. Total du passif</w:t>
            </w:r>
          </w:p>
          <w:p w:rsidR="00000000" w:rsidDel="00000000" w:rsidP="00000000" w:rsidRDefault="00000000" w:rsidRPr="00000000" w14:paraId="000000BB">
            <w:pPr>
              <w:keepNext w:val="1"/>
              <w:keepLines w:val="1"/>
              <w:spacing w:before="120" w:lineRule="auto"/>
              <w:rPr>
                <w:rFonts w:ascii="Arial" w:cs="Arial" w:eastAsia="Arial" w:hAnsi="Arial"/>
                <w:sz w:val="22"/>
                <w:szCs w:val="22"/>
                <w:highlight w:val="yellow"/>
              </w:rPr>
            </w:pPr>
            <w:r w:rsidDel="00000000" w:rsidR="00000000" w:rsidRPr="00000000">
              <w:rPr>
                <w:rFonts w:ascii="Arial" w:cs="Arial" w:eastAsia="Arial" w:hAnsi="Arial"/>
                <w:i w:val="1"/>
                <w:sz w:val="22"/>
                <w:szCs w:val="22"/>
                <w:highlight w:val="yellow"/>
                <w:rtl w:val="0"/>
              </w:rPr>
              <w:t xml:space="preserve">Valeur nette (1 moins 2)</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C">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p w:rsidR="00000000" w:rsidDel="00000000" w:rsidP="00000000" w:rsidRDefault="00000000" w:rsidRPr="00000000" w14:paraId="000000BD">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u w:val="single"/>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E">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p w:rsidR="00000000" w:rsidDel="00000000" w:rsidP="00000000" w:rsidRDefault="00000000" w:rsidRPr="00000000" w14:paraId="000000BF">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u w:val="single"/>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C0">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p w:rsidR="00000000" w:rsidDel="00000000" w:rsidP="00000000" w:rsidRDefault="00000000" w:rsidRPr="00000000" w14:paraId="000000C1">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u w:val="single"/>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C2">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p w:rsidR="00000000" w:rsidDel="00000000" w:rsidP="00000000" w:rsidRDefault="00000000" w:rsidRPr="00000000" w14:paraId="000000C3">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u w:val="single"/>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C4">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p w:rsidR="00000000" w:rsidDel="00000000" w:rsidP="00000000" w:rsidRDefault="00000000" w:rsidRPr="00000000" w14:paraId="000000C5">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u w:val="single"/>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C6">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p w:rsidR="00000000" w:rsidDel="00000000" w:rsidP="00000000" w:rsidRDefault="00000000" w:rsidRPr="00000000" w14:paraId="000000C7">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u w:val="single"/>
                <w:rtl w:val="0"/>
              </w:rPr>
              <w:t xml:space="preserve">....................</w:t>
            </w:r>
            <w:r w:rsidDel="00000000" w:rsidR="00000000" w:rsidRPr="00000000">
              <w:rPr>
                <w:rtl w:val="0"/>
              </w:rPr>
            </w:r>
          </w:p>
        </w:tc>
      </w:tr>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C8">
            <w:pPr>
              <w:keepNext w:val="1"/>
              <w:keepLines w:val="1"/>
              <w:spacing w:before="120"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3. Actifs liquides</w:t>
            </w:r>
          </w:p>
          <w:p w:rsidR="00000000" w:rsidDel="00000000" w:rsidP="00000000" w:rsidRDefault="00000000" w:rsidRPr="00000000" w14:paraId="000000C9">
            <w:pPr>
              <w:keepNext w:val="1"/>
              <w:keepLines w:val="1"/>
              <w:spacing w:before="120"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4. Dettes à court terme</w:t>
            </w:r>
          </w:p>
          <w:p w:rsidR="00000000" w:rsidDel="00000000" w:rsidP="00000000" w:rsidRDefault="00000000" w:rsidRPr="00000000" w14:paraId="000000CA">
            <w:pPr>
              <w:keepNext w:val="1"/>
              <w:keepLines w:val="1"/>
              <w:spacing w:before="120" w:lineRule="auto"/>
              <w:rPr>
                <w:rFonts w:ascii="Arial" w:cs="Arial" w:eastAsia="Arial" w:hAnsi="Arial"/>
                <w:sz w:val="22"/>
                <w:szCs w:val="22"/>
                <w:highlight w:val="yellow"/>
              </w:rPr>
            </w:pPr>
            <w:r w:rsidDel="00000000" w:rsidR="00000000" w:rsidRPr="00000000">
              <w:rPr>
                <w:rFonts w:ascii="Arial" w:cs="Arial" w:eastAsia="Arial" w:hAnsi="Arial"/>
                <w:i w:val="1"/>
                <w:sz w:val="22"/>
                <w:szCs w:val="22"/>
                <w:highlight w:val="yellow"/>
                <w:rtl w:val="0"/>
              </w:rPr>
              <w:t xml:space="preserve">Fonds de roulement (3 moins 4)</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CB">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p w:rsidR="00000000" w:rsidDel="00000000" w:rsidP="00000000" w:rsidRDefault="00000000" w:rsidRPr="00000000" w14:paraId="000000CC">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u w:val="single"/>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CD">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p w:rsidR="00000000" w:rsidDel="00000000" w:rsidP="00000000" w:rsidRDefault="00000000" w:rsidRPr="00000000" w14:paraId="000000CE">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u w:val="single"/>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CF">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p w:rsidR="00000000" w:rsidDel="00000000" w:rsidP="00000000" w:rsidRDefault="00000000" w:rsidRPr="00000000" w14:paraId="000000D0">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u w:val="single"/>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1">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p w:rsidR="00000000" w:rsidDel="00000000" w:rsidP="00000000" w:rsidRDefault="00000000" w:rsidRPr="00000000" w14:paraId="000000D2">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u w:val="single"/>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3">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p w:rsidR="00000000" w:rsidDel="00000000" w:rsidP="00000000" w:rsidRDefault="00000000" w:rsidRPr="00000000" w14:paraId="000000D4">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u w:val="single"/>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5">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p w:rsidR="00000000" w:rsidDel="00000000" w:rsidP="00000000" w:rsidRDefault="00000000" w:rsidRPr="00000000" w14:paraId="000000D6">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u w:val="single"/>
                <w:rtl w:val="0"/>
              </w:rPr>
              <w:t xml:space="preserve">....................</w:t>
            </w:r>
            <w:r w:rsidDel="00000000" w:rsidR="00000000" w:rsidRPr="00000000">
              <w:rPr>
                <w:rtl w:val="0"/>
              </w:rPr>
            </w:r>
          </w:p>
        </w:tc>
      </w:tr>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7">
            <w:pPr>
              <w:spacing w:before="120"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5. Bénéfice avant impôts</w:t>
            </w:r>
          </w:p>
          <w:p w:rsidR="00000000" w:rsidDel="00000000" w:rsidP="00000000" w:rsidRDefault="00000000" w:rsidRPr="00000000" w14:paraId="000000D8">
            <w:pPr>
              <w:spacing w:before="120"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6. Pertes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9">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A">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B">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C">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D">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E">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tc>
      </w:tr>
    </w:tbl>
    <w:p w:rsidR="00000000" w:rsidDel="00000000" w:rsidP="00000000" w:rsidRDefault="00000000" w:rsidRPr="00000000" w14:paraId="000000DF">
      <w:pPr>
        <w:spacing w:before="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0">
      <w:pPr>
        <w:spacing w:before="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4.4.5</w:t>
        <w:tab/>
        <w:t xml:space="preserve">Nom et adresse des banques (principale/autres):</w:t>
      </w:r>
    </w:p>
    <w:p w:rsidR="00000000" w:rsidDel="00000000" w:rsidP="00000000" w:rsidRDefault="00000000" w:rsidRPr="00000000" w14:paraId="000000E1">
      <w:pPr>
        <w:spacing w:before="60" w:lineRule="auto"/>
        <w:ind w:left="709" w:hanging="0.999999999999943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E2">
      <w:pPr>
        <w:spacing w:before="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3">
      <w:pPr>
        <w:spacing w:before="60" w:lineRule="auto"/>
        <w:ind w:left="709"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4.4.6</w:t>
        <w:tab/>
        <w:t xml:space="preserve">Veuillez joindre une référence/un certificat sur la situation financière de l’entreprise et son accès à des facilités de crédit (montant maximal de la facilité de crédit à indiquer en MAD).</w:t>
      </w:r>
    </w:p>
    <w:p w:rsidR="00000000" w:rsidDel="00000000" w:rsidP="00000000" w:rsidRDefault="00000000" w:rsidRPr="00000000" w14:paraId="000000E4">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5">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6">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7">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8">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9">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A">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w:t>
        <w:tab/>
        <w:t xml:space="preserve">..................................................................................</w:t>
      </w:r>
    </w:p>
    <w:p w:rsidR="00000000" w:rsidDel="00000000" w:rsidP="00000000" w:rsidRDefault="00000000" w:rsidRPr="00000000" w14:paraId="000000EB">
      <w:pPr>
        <w:spacing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pour le compte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EC">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D">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Date:</w:t>
        <w:tab/>
        <w:tab/>
        <w:t xml:space="preserve">.....................</w:t>
      </w:r>
    </w:p>
    <w:p w:rsidR="00000000" w:rsidDel="00000000" w:rsidP="00000000" w:rsidRDefault="00000000" w:rsidRPr="00000000" w14:paraId="000000EE">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F">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0">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1">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2">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3">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4">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5">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6">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7">
      <w:pPr>
        <w:spacing w:before="240" w:lineRule="auto"/>
        <w:jc w:val="both"/>
        <w:rPr>
          <w:rFonts w:ascii="Arial" w:cs="Arial" w:eastAsia="Arial" w:hAnsi="Arial"/>
          <w:sz w:val="22"/>
          <w:szCs w:val="22"/>
        </w:rPr>
      </w:pPr>
      <w:r w:rsidDel="00000000" w:rsidR="00000000" w:rsidRPr="00000000">
        <w:rPr>
          <w:rtl w:val="0"/>
        </w:rPr>
      </w:r>
    </w:p>
    <w:sdt>
      <w:sdtPr>
        <w:lock w:val="contentLocked"/>
        <w:tag w:val="goog_rdk_3"/>
      </w:sdtPr>
      <w:sdtContent>
        <w:tbl>
          <w:tblPr>
            <w:tblStyle w:val="Table4"/>
            <w:tblW w:w="93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00"/>
            <w:gridCol w:w="1800"/>
            <w:gridCol w:w="2100"/>
            <w:gridCol w:w="3630"/>
            <w:tblGridChange w:id="0">
              <w:tblGrid>
                <w:gridCol w:w="1800"/>
                <w:gridCol w:w="1800"/>
                <w:gridCol w:w="2100"/>
                <w:gridCol w:w="3630"/>
              </w:tblGrid>
            </w:tblGridChange>
          </w:tblGrid>
          <w:tr>
            <w:trPr>
              <w:cantSplit w:val="0"/>
              <w:trHeight w:val="42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MODÈLE 4.5-a) SIGNALÉTIQUE FINANCIER</w:t>
                </w:r>
              </w:p>
            </w:tc>
          </w:tr>
          <w:tr>
            <w:trPr>
              <w:cantSplit w:val="0"/>
              <w:trHeight w:val="42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sdt>
                  <w:sdtPr>
                    <w:tag w:val="goog_rdk_0"/>
                  </w:sdtPr>
                  <w:sdtContent>
                    <w:r w:rsidDel="00000000" w:rsidR="00000000" w:rsidRPr="00000000">
                      <w:rPr>
                        <w:rFonts w:ascii="Arial Unicode MS" w:cs="Arial Unicode MS" w:eastAsia="Arial Unicode MS" w:hAnsi="Arial Unicode MS"/>
                        <w:b w:val="1"/>
                        <w:sz w:val="22"/>
                        <w:szCs w:val="22"/>
                        <w:rtl w:val="0"/>
                      </w:rPr>
                      <w:t xml:space="preserve">COORDONNÉES BANCAIRES ①</w:t>
                    </w:r>
                  </w:sdtContent>
                </w:sdt>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sdt>
                  <w:sdtPr>
                    <w:tag w:val="goog_rdk_1"/>
                  </w:sdtPr>
                  <w:sdtContent>
                    <w:r w:rsidDel="00000000" w:rsidR="00000000" w:rsidRPr="00000000">
                      <w:rPr>
                        <w:rFonts w:ascii="Arial Unicode MS" w:cs="Arial Unicode MS" w:eastAsia="Arial Unicode MS" w:hAnsi="Arial Unicode MS"/>
                        <w:b w:val="1"/>
                        <w:sz w:val="22"/>
                        <w:szCs w:val="22"/>
                        <w:rtl w:val="0"/>
                      </w:rPr>
                      <w:t xml:space="preserve">INTITULÉ DU COMPTE ②:</w:t>
                    </w:r>
                  </w:sdtContent>
                </w:sdt>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sdt>
                  <w:sdtPr>
                    <w:tag w:val="goog_rdk_2"/>
                  </w:sdtPr>
                  <w:sdtContent>
                    <w:r w:rsidDel="00000000" w:rsidR="00000000" w:rsidRPr="00000000">
                      <w:rPr>
                        <w:rFonts w:ascii="Arial Unicode MS" w:cs="Arial Unicode MS" w:eastAsia="Arial Unicode MS" w:hAnsi="Arial Unicode MS"/>
                        <w:b w:val="1"/>
                        <w:sz w:val="22"/>
                        <w:szCs w:val="22"/>
                        <w:rtl w:val="0"/>
                      </w:rPr>
                      <w:t xml:space="preserve">IBAN/NUMÉRO DE COMPTE ③:</w:t>
                    </w:r>
                  </w:sdtContent>
                </w:sdt>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DEVISE: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CODE BIC/SWIFT: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     CODE DE L'AGENCE (si applicable): </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 DE LA BANQUE:</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tl w:val="0"/>
                  </w:rPr>
                </w:r>
              </w:p>
            </w:tc>
          </w:tr>
        </w:tbl>
      </w:sdtContent>
    </w:sdt>
    <w:p w:rsidR="00000000" w:rsidDel="00000000" w:rsidP="00000000" w:rsidRDefault="00000000" w:rsidRPr="00000000" w14:paraId="00000114">
      <w:pPr>
        <w:spacing w:before="240" w:lineRule="auto"/>
        <w:jc w:val="both"/>
        <w:rPr>
          <w:rFonts w:ascii="Arial" w:cs="Arial" w:eastAsia="Arial" w:hAnsi="Arial"/>
          <w:sz w:val="22"/>
          <w:szCs w:val="22"/>
        </w:rPr>
      </w:pPr>
      <w:r w:rsidDel="00000000" w:rsidR="00000000" w:rsidRPr="00000000">
        <w:rPr>
          <w:rtl w:val="0"/>
        </w:rPr>
      </w:r>
    </w:p>
    <w:sdt>
      <w:sdtPr>
        <w:lock w:val="contentLocked"/>
        <w:tag w:val="goog_rdk_4"/>
      </w:sdtPr>
      <w:sdtContent>
        <w:tbl>
          <w:tblPr>
            <w:tblStyle w:val="Table5"/>
            <w:tblW w:w="93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00"/>
            <w:gridCol w:w="1800"/>
            <w:gridCol w:w="2100"/>
            <w:gridCol w:w="3630"/>
            <w:tblGridChange w:id="0">
              <w:tblGrid>
                <w:gridCol w:w="1800"/>
                <w:gridCol w:w="1800"/>
                <w:gridCol w:w="2100"/>
                <w:gridCol w:w="3630"/>
              </w:tblGrid>
            </w:tblGridChange>
          </w:tblGrid>
          <w:tr>
            <w:trPr>
              <w:cantSplit w:val="0"/>
              <w:trHeight w:val="42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115">
                <w:pPr>
                  <w:widowControl w:val="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ADRESSE DE L'AGENCE BANCAIRE</w:t>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19">
                <w:pPr>
                  <w:widowControl w:val="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RUE ET NUMÉRO:</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1B">
                <w:pPr>
                  <w:widowControl w:val="0"/>
                  <w:jc w:val="center"/>
                  <w:rPr>
                    <w:rFonts w:ascii="Arial" w:cs="Arial" w:eastAsia="Arial" w:hAnsi="Arial"/>
                    <w:b w:val="1"/>
                    <w:sz w:val="22"/>
                    <w:szCs w:val="22"/>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D">
                <w:pPr>
                  <w:widowControl w:val="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CODE POSTAL</w:t>
                </w:r>
              </w:p>
            </w:tc>
            <w:tc>
              <w:tcPr>
                <w:shd w:fill="auto" w:val="clear"/>
                <w:tcMar>
                  <w:top w:w="100.0" w:type="dxa"/>
                  <w:left w:w="100.0" w:type="dxa"/>
                  <w:bottom w:w="100.0" w:type="dxa"/>
                  <w:right w:w="100.0" w:type="dxa"/>
                </w:tcMar>
                <w:vAlign w:val="top"/>
              </w:tcPr>
              <w:p w:rsidR="00000000" w:rsidDel="00000000" w:rsidP="00000000" w:rsidRDefault="00000000" w:rsidRPr="00000000" w14:paraId="0000011E">
                <w:pPr>
                  <w:widowControl w:val="0"/>
                  <w:jc w:val="center"/>
                  <w:rPr>
                    <w:rFonts w:ascii="Arial" w:cs="Arial" w:eastAsia="Arial" w:hAnsi="Arial"/>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F">
                <w:pPr>
                  <w:widowControl w:val="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VILLE: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0">
                <w:pPr>
                  <w:widowControl w:val="0"/>
                  <w:jc w:val="center"/>
                  <w:rPr>
                    <w:rFonts w:ascii="Arial" w:cs="Arial" w:eastAsia="Arial" w:hAnsi="Arial"/>
                    <w:b w:val="1"/>
                    <w:sz w:val="22"/>
                    <w:szCs w:val="22"/>
                  </w:rPr>
                </w:pP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21">
                <w:pPr>
                  <w:widowControl w:val="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PAYS: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23">
                <w:pPr>
                  <w:widowControl w:val="0"/>
                  <w:jc w:val="center"/>
                  <w:rPr>
                    <w:rFonts w:ascii="Arial" w:cs="Arial" w:eastAsia="Arial" w:hAnsi="Arial"/>
                    <w:b w:val="1"/>
                    <w:sz w:val="22"/>
                    <w:szCs w:val="22"/>
                  </w:rPr>
                </w:pPr>
                <w:r w:rsidDel="00000000" w:rsidR="00000000" w:rsidRPr="00000000">
                  <w:rPr>
                    <w:rtl w:val="0"/>
                  </w:rPr>
                </w:r>
              </w:p>
            </w:tc>
          </w:tr>
        </w:tbl>
      </w:sdtContent>
    </w:sdt>
    <w:p w:rsidR="00000000" w:rsidDel="00000000" w:rsidP="00000000" w:rsidRDefault="00000000" w:rsidRPr="00000000" w14:paraId="00000125">
      <w:pPr>
        <w:spacing w:before="240" w:lineRule="auto"/>
        <w:jc w:val="both"/>
        <w:rPr>
          <w:rFonts w:ascii="Arial" w:cs="Arial" w:eastAsia="Arial" w:hAnsi="Arial"/>
          <w:sz w:val="22"/>
          <w:szCs w:val="22"/>
        </w:rPr>
      </w:pPr>
      <w:r w:rsidDel="00000000" w:rsidR="00000000" w:rsidRPr="00000000">
        <w:rPr>
          <w:rtl w:val="0"/>
        </w:rPr>
      </w:r>
    </w:p>
    <w:sdt>
      <w:sdtPr>
        <w:lock w:val="contentLocked"/>
        <w:tag w:val="goog_rdk_5"/>
      </w:sdtPr>
      <w:sdtContent>
        <w:tbl>
          <w:tblPr>
            <w:tblStyle w:val="Table6"/>
            <w:tblW w:w="93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00"/>
            <w:gridCol w:w="1800"/>
            <w:gridCol w:w="2100"/>
            <w:gridCol w:w="3630"/>
            <w:tblGridChange w:id="0">
              <w:tblGrid>
                <w:gridCol w:w="1800"/>
                <w:gridCol w:w="1800"/>
                <w:gridCol w:w="2100"/>
                <w:gridCol w:w="3630"/>
              </w:tblGrid>
            </w:tblGridChange>
          </w:tblGrid>
          <w:tr>
            <w:trPr>
              <w:cantSplit w:val="0"/>
              <w:trHeight w:val="42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126">
                <w:pPr>
                  <w:widowControl w:val="0"/>
                  <w:spacing w:line="288"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DONNÉES DU TITULAIRE DU COMPTE</w:t>
                </w:r>
              </w:p>
              <w:p w:rsidR="00000000" w:rsidDel="00000000" w:rsidP="00000000" w:rsidRDefault="00000000" w:rsidRPr="00000000" w14:paraId="00000127">
                <w:pPr>
                  <w:widowControl w:val="0"/>
                  <w:spacing w:line="288"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TELLE QUE DÉCLARÉE À LA BANQUE</w:t>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2B">
                <w:pPr>
                  <w:widowControl w:val="0"/>
                  <w:spacing w:line="288"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TITULAIRE DU COMPTE: </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2D">
                <w:pPr>
                  <w:widowControl w:val="0"/>
                  <w:jc w:val="center"/>
                  <w:rPr>
                    <w:rFonts w:ascii="Arial" w:cs="Arial" w:eastAsia="Arial" w:hAnsi="Arial"/>
                    <w:sz w:val="22"/>
                    <w:szCs w:val="22"/>
                  </w:rPr>
                </w:pP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2F">
                <w:pPr>
                  <w:widowControl w:val="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RUE ET NUMÉRO:</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31">
                <w:pPr>
                  <w:widowControl w:val="0"/>
                  <w:jc w:val="center"/>
                  <w:rPr>
                    <w:rFonts w:ascii="Arial" w:cs="Arial" w:eastAsia="Arial" w:hAnsi="Arial"/>
                    <w:b w:val="1"/>
                    <w:sz w:val="22"/>
                    <w:szCs w:val="22"/>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3">
                <w:pPr>
                  <w:widowControl w:val="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CODE POSTAL</w:t>
                </w:r>
              </w:p>
            </w:tc>
            <w:tc>
              <w:tcPr>
                <w:shd w:fill="auto" w:val="clear"/>
                <w:tcMar>
                  <w:top w:w="100.0" w:type="dxa"/>
                  <w:left w:w="100.0" w:type="dxa"/>
                  <w:bottom w:w="100.0" w:type="dxa"/>
                  <w:right w:w="100.0" w:type="dxa"/>
                </w:tcMar>
                <w:vAlign w:val="top"/>
              </w:tcPr>
              <w:p w:rsidR="00000000" w:rsidDel="00000000" w:rsidP="00000000" w:rsidRDefault="00000000" w:rsidRPr="00000000" w14:paraId="00000134">
                <w:pPr>
                  <w:widowControl w:val="0"/>
                  <w:jc w:val="center"/>
                  <w:rPr>
                    <w:rFonts w:ascii="Arial" w:cs="Arial" w:eastAsia="Arial" w:hAnsi="Arial"/>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5">
                <w:pPr>
                  <w:widowControl w:val="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VILLE: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36">
                <w:pPr>
                  <w:widowControl w:val="0"/>
                  <w:jc w:val="center"/>
                  <w:rPr>
                    <w:rFonts w:ascii="Arial" w:cs="Arial" w:eastAsia="Arial" w:hAnsi="Arial"/>
                    <w:b w:val="1"/>
                    <w:sz w:val="22"/>
                    <w:szCs w:val="22"/>
                  </w:rPr>
                </w:pP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37">
                <w:pPr>
                  <w:widowControl w:val="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PAYS: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39">
                <w:pPr>
                  <w:widowControl w:val="0"/>
                  <w:jc w:val="center"/>
                  <w:rPr>
                    <w:rFonts w:ascii="Arial" w:cs="Arial" w:eastAsia="Arial" w:hAnsi="Arial"/>
                    <w:b w:val="1"/>
                    <w:sz w:val="22"/>
                    <w:szCs w:val="22"/>
                  </w:rPr>
                </w:pP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3B">
                <w:pPr>
                  <w:widowControl w:val="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REMARQUE: </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3D">
                <w:pPr>
                  <w:widowControl w:val="0"/>
                  <w:jc w:val="center"/>
                  <w:rPr>
                    <w:rFonts w:ascii="Arial" w:cs="Arial" w:eastAsia="Arial" w:hAnsi="Arial"/>
                    <w:b w:val="1"/>
                    <w:sz w:val="22"/>
                    <w:szCs w:val="22"/>
                  </w:rPr>
                </w:pPr>
                <w:r w:rsidDel="00000000" w:rsidR="00000000" w:rsidRPr="00000000">
                  <w:rPr>
                    <w:rtl w:val="0"/>
                  </w:rPr>
                </w:r>
              </w:p>
            </w:tc>
          </w:tr>
        </w:tbl>
      </w:sdtContent>
    </w:sdt>
    <w:p w:rsidR="00000000" w:rsidDel="00000000" w:rsidP="00000000" w:rsidRDefault="00000000" w:rsidRPr="00000000" w14:paraId="0000013F">
      <w:pPr>
        <w:spacing w:before="240" w:lineRule="auto"/>
        <w:jc w:val="both"/>
        <w:rPr>
          <w:rFonts w:ascii="Arial" w:cs="Arial" w:eastAsia="Arial" w:hAnsi="Arial"/>
          <w:sz w:val="22"/>
          <w:szCs w:val="22"/>
        </w:rPr>
      </w:pPr>
      <w:r w:rsidDel="00000000" w:rsidR="00000000" w:rsidRPr="00000000">
        <w:rPr>
          <w:rtl w:val="0"/>
        </w:rPr>
      </w:r>
    </w:p>
    <w:sdt>
      <w:sdtPr>
        <w:lock w:val="contentLocked"/>
        <w:tag w:val="goog_rdk_7"/>
      </w:sdtPr>
      <w:sdtContent>
        <w:tbl>
          <w:tblPr>
            <w:tblStyle w:val="Table7"/>
            <w:tblW w:w="93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0"/>
            <w:gridCol w:w="4650"/>
            <w:tblGridChange w:id="0">
              <w:tblGrid>
                <w:gridCol w:w="4650"/>
                <w:gridCol w:w="4650"/>
              </w:tblGrid>
            </w:tblGridChange>
          </w:tblGrid>
          <w:tr>
            <w:trPr>
              <w:cantSplit w:val="0"/>
              <w:trHeight w:val="112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sz w:val="22"/>
                    <w:szCs w:val="22"/>
                  </w:rPr>
                </w:pPr>
                <w:sdt>
                  <w:sdtPr>
                    <w:tag w:val="goog_rdk_6"/>
                  </w:sdtPr>
                  <w:sdtContent>
                    <w:r w:rsidDel="00000000" w:rsidR="00000000" w:rsidRPr="00000000">
                      <w:rPr>
                        <w:rFonts w:ascii="Arial Unicode MS" w:cs="Arial Unicode MS" w:eastAsia="Arial Unicode MS" w:hAnsi="Arial Unicode MS"/>
                        <w:b w:val="1"/>
                        <w:sz w:val="22"/>
                        <w:szCs w:val="22"/>
                        <w:rtl w:val="0"/>
                      </w:rPr>
                      <w:t xml:space="preserve">CACHET DE L'AGENCE + SIGNATURE DU REPRÉSENTANT④</w:t>
                    </w:r>
                  </w:sdtContent>
                </w:sdt>
              </w:p>
            </w:tc>
            <w:tc>
              <w:tcPr>
                <w:shd w:fill="auto" w:val="clear"/>
                <w:tcMar>
                  <w:top w:w="100.0" w:type="dxa"/>
                  <w:left w:w="100.0" w:type="dxa"/>
                  <w:bottom w:w="100.0" w:type="dxa"/>
                  <w:right w:w="100.0" w:type="dxa"/>
                </w:tcMar>
                <w:vAlign w:val="top"/>
              </w:tcPr>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DATE (OBLIGATOIRE)</w:t>
                </w:r>
              </w:p>
            </w:tc>
          </w:tr>
          <w:tr>
            <w:trPr>
              <w:cantSplit w:val="0"/>
              <w:trHeight w:val="2349.999999999991"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3">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SIGNATURE DU TITULAIRE DE COMPTE (obligatoire) </w:t>
                </w:r>
              </w:p>
            </w:tc>
          </w:tr>
        </w:tbl>
      </w:sdtContent>
    </w:sdt>
    <w:p w:rsidR="00000000" w:rsidDel="00000000" w:rsidP="00000000" w:rsidRDefault="00000000" w:rsidRPr="00000000" w14:paraId="00000144">
      <w:pPr>
        <w:tabs>
          <w:tab w:val="left" w:leader="none" w:pos="6463"/>
        </w:tabs>
        <w:spacing w:after="160" w:line="259" w:lineRule="auto"/>
        <w:jc w:val="both"/>
        <w:rPr>
          <w:rFonts w:ascii="Arial" w:cs="Arial" w:eastAsia="Arial" w:hAnsi="Arial"/>
          <w:sz w:val="18"/>
          <w:szCs w:val="18"/>
        </w:rPr>
      </w:pPr>
      <w:r w:rsidDel="00000000" w:rsidR="00000000" w:rsidRPr="00000000">
        <w:rPr>
          <w:rFonts w:ascii="Arial" w:cs="Arial" w:eastAsia="Arial" w:hAnsi="Arial"/>
          <w:sz w:val="22"/>
          <w:szCs w:val="22"/>
          <w:rtl w:val="0"/>
        </w:rPr>
        <w:br w:type="textWrapping"/>
      </w:r>
      <w:sdt>
        <w:sdtPr>
          <w:tag w:val="goog_rdk_8"/>
        </w:sdtPr>
        <w:sdtContent>
          <w:r w:rsidDel="00000000" w:rsidR="00000000" w:rsidRPr="00000000">
            <w:rPr>
              <w:rFonts w:ascii="Arial Unicode MS" w:cs="Arial Unicode MS" w:eastAsia="Arial Unicode MS" w:hAnsi="Arial Unicode MS"/>
              <w:sz w:val="18"/>
              <w:szCs w:val="18"/>
              <w:rtl w:val="0"/>
            </w:rPr>
            <w:t xml:space="preserve">① Veuillez indiquer les coordonnées de la banque finale, et non celles de la banque intermédiaire.</w:t>
          </w:r>
        </w:sdtContent>
      </w:sdt>
    </w:p>
    <w:p w:rsidR="00000000" w:rsidDel="00000000" w:rsidP="00000000" w:rsidRDefault="00000000" w:rsidRPr="00000000" w14:paraId="00000145">
      <w:pPr>
        <w:tabs>
          <w:tab w:val="left" w:leader="none" w:pos="6463"/>
        </w:tabs>
        <w:spacing w:after="160" w:line="259" w:lineRule="auto"/>
        <w:jc w:val="both"/>
        <w:rPr>
          <w:rFonts w:ascii="Arial" w:cs="Arial" w:eastAsia="Arial" w:hAnsi="Arial"/>
          <w:sz w:val="18"/>
          <w:szCs w:val="18"/>
        </w:rPr>
      </w:pPr>
      <w:sdt>
        <w:sdtPr>
          <w:tag w:val="goog_rdk_9"/>
        </w:sdtPr>
        <w:sdtContent>
          <w:r w:rsidDel="00000000" w:rsidR="00000000" w:rsidRPr="00000000">
            <w:rPr>
              <w:rFonts w:ascii="Arial Unicode MS" w:cs="Arial Unicode MS" w:eastAsia="Arial Unicode MS" w:hAnsi="Arial Unicode MS"/>
              <w:sz w:val="18"/>
              <w:szCs w:val="18"/>
              <w:rtl w:val="0"/>
            </w:rPr>
            <w:t xml:space="preserve">② Cela ne fait pas référence au type de compte. L'intitulé du compte correspond généralement au nom du titulaire de compte.</w:t>
          </w:r>
        </w:sdtContent>
      </w:sdt>
    </w:p>
    <w:p w:rsidR="00000000" w:rsidDel="00000000" w:rsidP="00000000" w:rsidRDefault="00000000" w:rsidRPr="00000000" w14:paraId="00000146">
      <w:pPr>
        <w:tabs>
          <w:tab w:val="left" w:leader="none" w:pos="6463"/>
        </w:tabs>
        <w:spacing w:after="160" w:line="259"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Toutefois, il est possible à ce dernier de donner un autre intitulé à son compte bancaire.</w:t>
      </w:r>
    </w:p>
    <w:p w:rsidR="00000000" w:rsidDel="00000000" w:rsidP="00000000" w:rsidRDefault="00000000" w:rsidRPr="00000000" w14:paraId="00000147">
      <w:pPr>
        <w:tabs>
          <w:tab w:val="left" w:leader="none" w:pos="6463"/>
        </w:tabs>
        <w:spacing w:after="160" w:line="259" w:lineRule="auto"/>
        <w:jc w:val="both"/>
        <w:rPr>
          <w:rFonts w:ascii="Arial" w:cs="Arial" w:eastAsia="Arial" w:hAnsi="Arial"/>
          <w:sz w:val="18"/>
          <w:szCs w:val="18"/>
        </w:rPr>
      </w:pPr>
      <w:sdt>
        <w:sdtPr>
          <w:tag w:val="goog_rdk_10"/>
        </w:sdtPr>
        <w:sdtContent>
          <w:r w:rsidDel="00000000" w:rsidR="00000000" w:rsidRPr="00000000">
            <w:rPr>
              <w:rFonts w:ascii="Arial Unicode MS" w:cs="Arial Unicode MS" w:eastAsia="Arial Unicode MS" w:hAnsi="Arial Unicode MS"/>
              <w:sz w:val="18"/>
              <w:szCs w:val="18"/>
              <w:rtl w:val="0"/>
            </w:rPr>
            <w:t xml:space="preserve">③ Veuillez indiquer le code IBAN (International Bank Account Number) s'il existe dans le pays où votre banque est établie</w:t>
          </w:r>
        </w:sdtContent>
      </w:sdt>
    </w:p>
    <w:p w:rsidR="00000000" w:rsidDel="00000000" w:rsidP="00000000" w:rsidRDefault="00000000" w:rsidRPr="00000000" w14:paraId="00000148">
      <w:pPr>
        <w:tabs>
          <w:tab w:val="left" w:leader="none" w:pos="6463"/>
        </w:tabs>
        <w:spacing w:after="160" w:line="259" w:lineRule="auto"/>
        <w:jc w:val="both"/>
        <w:rPr>
          <w:rFonts w:ascii="Arial" w:cs="Arial" w:eastAsia="Arial" w:hAnsi="Arial"/>
          <w:sz w:val="18"/>
          <w:szCs w:val="18"/>
        </w:rPr>
      </w:pPr>
      <w:sdt>
        <w:sdtPr>
          <w:tag w:val="goog_rdk_11"/>
        </w:sdtPr>
        <w:sdtContent>
          <w:r w:rsidDel="00000000" w:rsidR="00000000" w:rsidRPr="00000000">
            <w:rPr>
              <w:rFonts w:ascii="Arial Unicode MS" w:cs="Arial Unicode MS" w:eastAsia="Arial Unicode MS" w:hAnsi="Arial Unicode MS"/>
              <w:b w:val="1"/>
              <w:sz w:val="18"/>
              <w:szCs w:val="18"/>
              <w:rtl w:val="0"/>
            </w:rPr>
            <w:t xml:space="preserve">④</w:t>
          </w:r>
        </w:sdtContent>
      </w:sdt>
      <w:r w:rsidDel="00000000" w:rsidR="00000000" w:rsidRPr="00000000">
        <w:rPr>
          <w:rFonts w:ascii="Arial" w:cs="Arial" w:eastAsia="Arial" w:hAnsi="Arial"/>
          <w:sz w:val="18"/>
          <w:szCs w:val="18"/>
          <w:rtl w:val="0"/>
        </w:rPr>
        <w:t xml:space="preserve">Il est préférable de joindre une copie d'un relevé bancaire RÉCENT. Veuillez noter que le relevé bancaire doit comporter toutes les informations indiquées ci-dessus sous «INTITULÉ DU COMPTE», «NUMÉRO DE COMPTE/IBAN» et «NOM DE LA BANQUE». Si un relevé est joint, le cachet de la banque et la signature de son représentant ne sont pas requis. La signature du titulaire de compte et la date sont TOUJOURS obligatoires.</w:t>
      </w:r>
    </w:p>
    <w:p w:rsidR="00000000" w:rsidDel="00000000" w:rsidP="00000000" w:rsidRDefault="00000000" w:rsidRPr="00000000" w14:paraId="00000149">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A">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B">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C">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D">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E">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F">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0">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1">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2">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3">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4">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5">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6">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7">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8">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9">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A">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B">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C">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D">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E">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F">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0">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1">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2">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3">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4">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5">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6">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7">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8">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9">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A">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B">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C">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D">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E">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F">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70">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71">
      <w:pPr>
        <w:widowControl w:val="0"/>
        <w:rPr>
          <w:rFonts w:ascii="Arial" w:cs="Arial" w:eastAsia="Arial" w:hAnsi="Arial"/>
          <w:b w:val="1"/>
          <w:sz w:val="14"/>
          <w:szCs w:val="14"/>
        </w:rPr>
      </w:pPr>
      <w:r w:rsidDel="00000000" w:rsidR="00000000" w:rsidRPr="00000000">
        <w:rPr>
          <w:rFonts w:ascii="Arial" w:cs="Arial" w:eastAsia="Arial" w:hAnsi="Arial"/>
          <w:sz w:val="22"/>
          <w:szCs w:val="22"/>
          <w:rtl w:val="0"/>
        </w:rPr>
        <w:br w:type="textWrapping"/>
      </w:r>
      <w:r w:rsidDel="00000000" w:rsidR="00000000" w:rsidRPr="00000000">
        <w:rPr>
          <w:rFonts w:ascii="Arial" w:cs="Arial" w:eastAsia="Arial" w:hAnsi="Arial"/>
          <w:b w:val="1"/>
          <w:sz w:val="14"/>
          <w:szCs w:val="14"/>
          <w:rtl w:val="0"/>
        </w:rPr>
        <w:t xml:space="preserve">IL CONVIENT DE FOURNIR CETTE FICHE COMPLÉTÉE, SIGNÉE ET ACCOMPAGNÉE D'UNE COPIE DES DOCUMENTS OFFICIELS (REGISTRE(S) DE COMMERCE, JOURNAL OFFICIEL, IMMATRICULATION À LA TVA…) JUSTIFIANT LES DONNÉES INDIQUÉES</w:t>
      </w:r>
    </w:p>
    <w:p w:rsidR="00000000" w:rsidDel="00000000" w:rsidP="00000000" w:rsidRDefault="00000000" w:rsidRPr="00000000" w14:paraId="00000172">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73">
      <w:pPr>
        <w:widowControl w:val="0"/>
        <w:tabs>
          <w:tab w:val="left" w:leader="none" w:pos="6108"/>
        </w:tabs>
        <w:rPr>
          <w:rFonts w:ascii="Arial" w:cs="Arial" w:eastAsia="Arial" w:hAnsi="Arial"/>
          <w:sz w:val="22"/>
          <w:szCs w:val="22"/>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12700</wp:posOffset>
                </wp:positionV>
                <wp:extent cx="5940425" cy="371833"/>
                <wp:effectExtent b="0" l="0" r="0" t="0"/>
                <wp:wrapNone/>
                <wp:docPr id="3" name=""/>
                <a:graphic>
                  <a:graphicData uri="http://schemas.microsoft.com/office/word/2010/wordprocessingShape">
                    <wps:wsp>
                      <wps:cNvSpPr/>
                      <wps:cNvPr id="2" name="Shape 2"/>
                      <wps:spPr>
                        <a:xfrm>
                          <a:off x="2295143" y="3635220"/>
                          <a:ext cx="6101715" cy="289560"/>
                        </a:xfrm>
                        <a:custGeom>
                          <a:rect b="b" l="l" r="r" t="t"/>
                          <a:pathLst>
                            <a:path extrusionOk="0" h="289560" w="6101715">
                              <a:moveTo>
                                <a:pt x="0" y="0"/>
                              </a:moveTo>
                              <a:lnTo>
                                <a:pt x="0" y="289560"/>
                              </a:lnTo>
                              <a:lnTo>
                                <a:pt x="6101715" y="289560"/>
                              </a:lnTo>
                              <a:lnTo>
                                <a:pt x="6101715" y="0"/>
                              </a:lnTo>
                              <a:close/>
                            </a:path>
                          </a:pathLst>
                        </a:custGeom>
                        <a:solidFill>
                          <a:srgbClr val="FFFFFF"/>
                        </a:solidFill>
                        <a:ln cap="flat" cmpd="sng" w="127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324.0000057220459"/>
                              <w:ind w:left="17.000000476837158" w:right="0" w:firstLine="68.00000190734863"/>
                              <w:jc w:val="center"/>
                              <w:textDirection w:val="btLr"/>
                            </w:pPr>
                            <w:r w:rsidDel="00000000" w:rsidR="00000000" w:rsidRPr="00000000">
                              <w:rPr>
                                <w:rFonts w:ascii="Calibri" w:cs="Calibri" w:eastAsia="Calibri" w:hAnsi="Calibri"/>
                                <w:b w:val="1"/>
                                <w:i w:val="0"/>
                                <w:smallCaps w:val="0"/>
                                <w:strike w:val="0"/>
                                <w:color w:val="000000"/>
                                <w:sz w:val="29"/>
                                <w:vertAlign w:val="baseline"/>
                              </w:rPr>
                              <w:t xml:space="preserve">MODÈLE 4.5-b) ENTITÉ LÉGALE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29"/>
                                <w:vertAlign w:val="baseline"/>
                              </w:rPr>
                            </w: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12700</wp:posOffset>
                </wp:positionV>
                <wp:extent cx="5940425" cy="371833"/>
                <wp:effectExtent b="0" l="0" r="0" t="0"/>
                <wp:wrapNone/>
                <wp:docPr id="3" name="image1.png"/>
                <a:graphic>
                  <a:graphicData uri="http://schemas.openxmlformats.org/drawingml/2006/picture">
                    <pic:pic>
                      <pic:nvPicPr>
                        <pic:cNvPr id="0" name="image1.png"/>
                        <pic:cNvPicPr preferRelativeResize="0"/>
                      </pic:nvPicPr>
                      <pic:blipFill>
                        <a:blip r:embed="rId8"/>
                        <a:srcRect/>
                        <a:stretch>
                          <a:fillRect/>
                        </a:stretch>
                      </pic:blipFill>
                      <pic:spPr>
                        <a:xfrm>
                          <a:off x="0" y="0"/>
                          <a:ext cx="5940425" cy="371833"/>
                        </a:xfrm>
                        <a:prstGeom prst="rect"/>
                        <a:ln/>
                      </pic:spPr>
                    </pic:pic>
                  </a:graphicData>
                </a:graphic>
              </wp:anchor>
            </w:drawing>
          </mc:Fallback>
        </mc:AlternateContent>
      </w:r>
    </w:p>
    <w:p w:rsidR="00000000" w:rsidDel="00000000" w:rsidP="00000000" w:rsidRDefault="00000000" w:rsidRPr="00000000" w14:paraId="00000174">
      <w:pPr>
        <w:widowControl w:val="0"/>
        <w:tabs>
          <w:tab w:val="left" w:leader="none" w:pos="6108"/>
        </w:tabs>
        <w:rPr>
          <w:rFonts w:ascii="Arial" w:cs="Arial" w:eastAsia="Arial" w:hAnsi="Arial"/>
          <w:sz w:val="22"/>
          <w:szCs w:val="22"/>
        </w:rPr>
      </w:pPr>
      <w:r w:rsidDel="00000000" w:rsidR="00000000" w:rsidRPr="00000000">
        <w:rPr>
          <w:rFonts w:ascii="Arial" w:cs="Arial" w:eastAsia="Arial" w:hAnsi="Arial"/>
          <w:sz w:val="22"/>
          <w:szCs w:val="22"/>
          <w:rtl w:val="0"/>
        </w:rPr>
        <w:tab/>
      </w:r>
    </w:p>
    <w:p w:rsidR="00000000" w:rsidDel="00000000" w:rsidP="00000000" w:rsidRDefault="00000000" w:rsidRPr="00000000" w14:paraId="00000175">
      <w:pPr>
        <w:widowControl w:val="0"/>
        <w:spacing w:before="143"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Veuillez remplir le formulaire en LETTRES CAPITALES et en CARACTÈRES LATINS.</w:t>
      </w:r>
    </w:p>
    <w:p w:rsidR="00000000" w:rsidDel="00000000" w:rsidP="00000000" w:rsidRDefault="00000000" w:rsidRPr="00000000" w14:paraId="00000176">
      <w:pPr>
        <w:widowControl w:val="0"/>
        <w:tabs>
          <w:tab w:val="left" w:leader="none" w:pos="6108"/>
        </w:tabs>
        <w:rPr>
          <w:rFonts w:ascii="Arial" w:cs="Arial" w:eastAsia="Arial" w:hAnsi="Arial"/>
          <w:sz w:val="22"/>
          <w:szCs w:val="22"/>
        </w:rPr>
      </w:pPr>
      <w:r w:rsidDel="00000000" w:rsidR="00000000" w:rsidRPr="00000000">
        <w:rPr>
          <w:rtl w:val="0"/>
        </w:rPr>
      </w:r>
    </w:p>
    <w:p w:rsidR="00000000" w:rsidDel="00000000" w:rsidP="00000000" w:rsidRDefault="00000000" w:rsidRPr="00000000" w14:paraId="00000177">
      <w:pPr>
        <w:widowControl w:val="0"/>
        <w:tabs>
          <w:tab w:val="left" w:leader="none" w:pos="6108"/>
        </w:tabs>
        <w:jc w:val="center"/>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ENTITÉ DE DROIT PRIVÉ/PUBLIC AYANT UNE FORME JURIDIQUE</w:t>
      </w:r>
      <w:r w:rsidDel="00000000" w:rsidR="00000000" w:rsidRPr="00000000">
        <w:rPr>
          <w:rtl w:val="0"/>
        </w:rPr>
      </w:r>
    </w:p>
    <w:sdt>
      <w:sdtPr>
        <w:lock w:val="contentLocked"/>
        <w:tag w:val="goog_rdk_16"/>
      </w:sdtPr>
      <w:sdtContent>
        <w:tbl>
          <w:tblPr>
            <w:tblStyle w:val="Table8"/>
            <w:tblW w:w="9311.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11"/>
            <w:tblGridChange w:id="0">
              <w:tblGrid>
                <w:gridCol w:w="9311"/>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8">
                <w:pPr>
                  <w:widowControl w:val="0"/>
                  <w:rPr>
                    <w:rFonts w:ascii="Arial" w:cs="Arial" w:eastAsia="Arial" w:hAnsi="Arial"/>
                    <w:sz w:val="22"/>
                    <w:szCs w:val="22"/>
                  </w:rPr>
                </w:pPr>
                <w:sdt>
                  <w:sdtPr>
                    <w:tag w:val="goog_rdk_12"/>
                  </w:sdtPr>
                  <w:sdtContent>
                    <w:r w:rsidDel="00000000" w:rsidR="00000000" w:rsidRPr="00000000">
                      <w:rPr>
                        <w:rFonts w:ascii="Arial Unicode MS" w:cs="Arial Unicode MS" w:eastAsia="Arial Unicode MS" w:hAnsi="Arial Unicode MS"/>
                        <w:b w:val="1"/>
                        <w:sz w:val="22"/>
                        <w:szCs w:val="22"/>
                        <w:rtl w:val="0"/>
                      </w:rPr>
                      <w:t xml:space="preserve">NOM OFFICIEL ① ……………………………………………………………………………………………………………</w:t>
                    </w:r>
                  </w:sdtContent>
                </w:sdt>
                <w:r w:rsidDel="00000000" w:rsidR="00000000" w:rsidRPr="00000000">
                  <w:rPr>
                    <w:rFonts w:ascii="Arial" w:cs="Arial" w:eastAsia="Arial" w:hAnsi="Arial"/>
                    <w:sz w:val="22"/>
                    <w:szCs w:val="22"/>
                    <w:rtl w:val="0"/>
                  </w:rPr>
                  <w:br w:type="textWrapping"/>
                </w:r>
              </w:p>
              <w:p w:rsidR="00000000" w:rsidDel="00000000" w:rsidP="00000000" w:rsidRDefault="00000000" w:rsidRPr="00000000" w14:paraId="00000179">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 COMMERCIAL : </w:t>
                </w:r>
              </w:p>
              <w:p w:rsidR="00000000" w:rsidDel="00000000" w:rsidP="00000000" w:rsidRDefault="00000000" w:rsidRPr="00000000" w14:paraId="0000017A">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(si différent) </w:t>
                  <w:tab/>
                  <w:t xml:space="preserve">……………………………………………………………………………………………………………</w:t>
                  <w:br w:type="textWrapping"/>
                  <w:br w:type="textWrapping"/>
                  <w:t xml:space="preserve">ABRÉVIATION :</w:t>
                </w:r>
              </w:p>
              <w:p w:rsidR="00000000" w:rsidDel="00000000" w:rsidP="00000000" w:rsidRDefault="00000000" w:rsidRPr="00000000" w14:paraId="0000017B">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w:t>
                </w:r>
              </w:p>
              <w:p w:rsidR="00000000" w:rsidDel="00000000" w:rsidP="00000000" w:rsidRDefault="00000000" w:rsidRPr="00000000" w14:paraId="0000017C">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br w:type="textWrapping"/>
                  <w:t xml:space="preserve">FORME JURIDIQUE :</w:t>
                </w:r>
              </w:p>
              <w:p w:rsidR="00000000" w:rsidDel="00000000" w:rsidP="00000000" w:rsidRDefault="00000000" w:rsidRPr="00000000" w14:paraId="0000017D">
                <w:pPr>
                  <w:widowControl w:val="0"/>
                  <w:rPr>
                    <w:rFonts w:ascii="Arial" w:cs="Arial" w:eastAsia="Arial" w:hAnsi="Arial"/>
                    <w:b w:val="1"/>
                    <w:sz w:val="22"/>
                    <w:szCs w:val="22"/>
                  </w:rPr>
                </w:pPr>
                <w:sdt>
                  <w:sdtPr>
                    <w:tag w:val="goog_rdk_13"/>
                  </w:sdtPr>
                  <w:sdtContent>
                    <w:r w:rsidDel="00000000" w:rsidR="00000000" w:rsidRPr="00000000">
                      <w:rPr>
                        <w:rFonts w:ascii="Arial Unicode MS" w:cs="Arial Unicode MS" w:eastAsia="Arial Unicode MS" w:hAnsi="Arial Unicode MS"/>
                        <w:b w:val="1"/>
                        <w:sz w:val="22"/>
                        <w:szCs w:val="22"/>
                        <w:rtl w:val="0"/>
                      </w:rPr>
                      <w:t xml:space="preserve">……………………………………………………………………………………………………………</w:t>
                      <w:br w:type="textWrapping"/>
                      <w:br w:type="textWrapping"/>
                      <w:t xml:space="preserve">TYPE D'ORGANISATION ② : </w:t>
                    </w:r>
                  </w:sdtContent>
                </w:sdt>
              </w:p>
              <w:p w:rsidR="00000000" w:rsidDel="00000000" w:rsidP="00000000" w:rsidRDefault="00000000" w:rsidRPr="00000000" w14:paraId="0000017E">
                <w:pPr>
                  <w:widowControl w:val="0"/>
                  <w:numPr>
                    <w:ilvl w:val="0"/>
                    <w:numId w:val="2"/>
                  </w:numPr>
                  <w:ind w:left="720" w:hanging="360"/>
                  <w:rPr>
                    <w:sz w:val="22"/>
                    <w:szCs w:val="22"/>
                  </w:rPr>
                </w:pPr>
                <w:r w:rsidDel="00000000" w:rsidR="00000000" w:rsidRPr="00000000">
                  <w:rPr>
                    <w:rFonts w:ascii="Arial" w:cs="Arial" w:eastAsia="Arial" w:hAnsi="Arial"/>
                    <w:b w:val="1"/>
                    <w:sz w:val="22"/>
                    <w:szCs w:val="22"/>
                    <w:rtl w:val="0"/>
                  </w:rPr>
                  <w:t xml:space="preserve">A BUT LUCRATIF</w:t>
                </w:r>
                <w:r w:rsidDel="00000000" w:rsidR="00000000" w:rsidRPr="00000000">
                  <w:rPr>
                    <w:rtl w:val="0"/>
                  </w:rPr>
                </w:r>
              </w:p>
              <w:p w:rsidR="00000000" w:rsidDel="00000000" w:rsidP="00000000" w:rsidRDefault="00000000" w:rsidRPr="00000000" w14:paraId="0000017F">
                <w:pPr>
                  <w:widowControl w:val="0"/>
                  <w:numPr>
                    <w:ilvl w:val="0"/>
                    <w:numId w:val="2"/>
                  </w:numPr>
                  <w:ind w:left="720" w:hanging="360"/>
                  <w:rPr>
                    <w:sz w:val="22"/>
                    <w:szCs w:val="22"/>
                  </w:rPr>
                </w:pPr>
                <w:r w:rsidDel="00000000" w:rsidR="00000000" w:rsidRPr="00000000">
                  <w:rPr>
                    <w:rFonts w:ascii="Arial" w:cs="Arial" w:eastAsia="Arial" w:hAnsi="Arial"/>
                    <w:b w:val="1"/>
                    <w:sz w:val="22"/>
                    <w:szCs w:val="22"/>
                    <w:rtl w:val="0"/>
                  </w:rPr>
                  <w:t xml:space="preserve">SANS BUT LUCRATIF </w:t>
                  <w:tab/>
                  <w:tab/>
                </w:r>
                <w:r w:rsidDel="00000000" w:rsidR="00000000" w:rsidRPr="00000000">
                  <w:rPr>
                    <w:rtl w:val="0"/>
                  </w:rPr>
                </w:r>
              </w:p>
              <w:p w:rsidR="00000000" w:rsidDel="00000000" w:rsidP="00000000" w:rsidRDefault="00000000" w:rsidRPr="00000000" w14:paraId="00000180">
                <w:pPr>
                  <w:widowControl w:val="0"/>
                  <w:numPr>
                    <w:ilvl w:val="0"/>
                    <w:numId w:val="3"/>
                  </w:numPr>
                  <w:ind w:left="1428" w:hanging="360.0000000000001"/>
                  <w:rPr>
                    <w:sz w:val="22"/>
                    <w:szCs w:val="22"/>
                  </w:rPr>
                </w:pPr>
                <w:sdt>
                  <w:sdtPr>
                    <w:tag w:val="goog_rdk_14"/>
                  </w:sdtPr>
                  <w:sdtContent>
                    <w:r w:rsidDel="00000000" w:rsidR="00000000" w:rsidRPr="00000000">
                      <w:rPr>
                        <w:rFonts w:ascii="Arial Unicode MS" w:cs="Arial Unicode MS" w:eastAsia="Arial Unicode MS" w:hAnsi="Arial Unicode MS"/>
                        <w:b w:val="1"/>
                        <w:sz w:val="22"/>
                        <w:szCs w:val="22"/>
                        <w:rtl w:val="0"/>
                      </w:rPr>
                      <w:t xml:space="preserve">ONG ②   </w:t>
                      <w:tab/>
                      <w:t xml:space="preserve">/</w:t>
                      <w:tab/>
                      <w:t xml:space="preserve">NON ONG </w:t>
                    </w:r>
                  </w:sdtContent>
                </w:sdt>
                <w:r w:rsidDel="00000000" w:rsidR="00000000" w:rsidRPr="00000000">
                  <w:rPr>
                    <w:rtl w:val="0"/>
                  </w:rPr>
                </w:r>
              </w:p>
              <w:p w:rsidR="00000000" w:rsidDel="00000000" w:rsidP="00000000" w:rsidRDefault="00000000" w:rsidRPr="00000000" w14:paraId="00000181">
                <w:pPr>
                  <w:widowControl w:val="0"/>
                  <w:rPr>
                    <w:rFonts w:ascii="Arial" w:cs="Arial" w:eastAsia="Arial" w:hAnsi="Arial"/>
                    <w:b w:val="1"/>
                    <w:sz w:val="22"/>
                    <w:szCs w:val="22"/>
                  </w:rPr>
                </w:pPr>
                <w:sdt>
                  <w:sdtPr>
                    <w:tag w:val="goog_rdk_15"/>
                  </w:sdtPr>
                  <w:sdtContent>
                    <w:r w:rsidDel="00000000" w:rsidR="00000000" w:rsidRPr="00000000">
                      <w:rPr>
                        <w:rFonts w:ascii="Arial Unicode MS" w:cs="Arial Unicode MS" w:eastAsia="Arial Unicode MS" w:hAnsi="Arial Unicode MS"/>
                        <w:b w:val="1"/>
                        <w:sz w:val="22"/>
                        <w:szCs w:val="22"/>
                        <w:rtl w:val="0"/>
                      </w:rPr>
                      <w:br w:type="textWrapping"/>
                      <w:t xml:space="preserve">NUMÉRO DE REGISTRE PRINCIPAL ③ ……………………………………………………………………………………….</w:t>
                    </w:r>
                  </w:sdtContent>
                </w:sdt>
              </w:p>
              <w:p w:rsidR="00000000" w:rsidDel="00000000" w:rsidP="00000000" w:rsidRDefault="00000000" w:rsidRPr="00000000" w14:paraId="00000182">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83">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NUMÉRO DE REGISTRE SECONDAIRE</w:t>
                </w:r>
              </w:p>
              <w:p w:rsidR="00000000" w:rsidDel="00000000" w:rsidP="00000000" w:rsidRDefault="00000000" w:rsidRPr="00000000" w14:paraId="00000184">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(le cas échéant) ……………………………………………………………………………………………………………</w:t>
                </w:r>
              </w:p>
              <w:p w:rsidR="00000000" w:rsidDel="00000000" w:rsidP="00000000" w:rsidRDefault="00000000" w:rsidRPr="00000000" w14:paraId="00000185">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86">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LIEU DE L'ENREGISTREMENT PRINCIPAL : </w:t>
                </w:r>
              </w:p>
              <w:p w:rsidR="00000000" w:rsidDel="00000000" w:rsidP="00000000" w:rsidRDefault="00000000" w:rsidRPr="00000000" w14:paraId="00000187">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88">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89">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VILLE : </w:t>
                  <w:tab/>
                  <w:t xml:space="preserve">……………………………………….</w:t>
                  <w:tab/>
                  <w:tab/>
                  <w:t xml:space="preserve">PAYS : ………………………………………………………………</w:t>
                  <w:tab/>
                  <w:tab/>
                  <w:tab/>
                </w:r>
              </w:p>
              <w:p w:rsidR="00000000" w:rsidDel="00000000" w:rsidP="00000000" w:rsidRDefault="00000000" w:rsidRPr="00000000" w14:paraId="0000018A">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8B">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DATE DE L'ENREGISTREMENT PRINCIPAL </w:t>
                </w:r>
                <w:r w:rsidDel="00000000" w:rsidR="00000000" w:rsidRPr="00000000">
                  <w:rPr>
                    <w:rFonts w:ascii="Arial" w:cs="Arial" w:eastAsia="Arial" w:hAnsi="Arial"/>
                    <w:sz w:val="22"/>
                    <w:szCs w:val="22"/>
                    <w:rtl w:val="0"/>
                  </w:rPr>
                  <w:t xml:space="preserve">(jj/mm/aaaa)</w:t>
                </w:r>
                <w:r w:rsidDel="00000000" w:rsidR="00000000" w:rsidRPr="00000000">
                  <w:rPr>
                    <w:rFonts w:ascii="Arial" w:cs="Arial" w:eastAsia="Arial" w:hAnsi="Arial"/>
                    <w:b w:val="1"/>
                    <w:sz w:val="22"/>
                    <w:szCs w:val="22"/>
                    <w:rtl w:val="0"/>
                  </w:rPr>
                  <w:t xml:space="preserve"> : </w:t>
                  <w:tab/>
                  <w:t xml:space="preserve">……/……/……..</w:t>
                </w:r>
              </w:p>
              <w:p w:rsidR="00000000" w:rsidDel="00000000" w:rsidP="00000000" w:rsidRDefault="00000000" w:rsidRPr="00000000" w14:paraId="0000018C">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8D">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NUMÉRO DE TVA : ……………………………………………………………………………………………………………</w:t>
                </w:r>
              </w:p>
              <w:p w:rsidR="00000000" w:rsidDel="00000000" w:rsidP="00000000" w:rsidRDefault="00000000" w:rsidRPr="00000000" w14:paraId="0000018E">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8F">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90">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ADRESSE DU SIÈGE SOCIAL : …………………………………………………………………………………………………….</w:t>
                </w:r>
              </w:p>
              <w:p w:rsidR="00000000" w:rsidDel="00000000" w:rsidP="00000000" w:rsidRDefault="00000000" w:rsidRPr="00000000" w14:paraId="00000191">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92">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93">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CODE POSTAL :</w:t>
                  <w:tab/>
                  <w:t xml:space="preserve">……….</w:t>
                  <w:tab/>
                  <w:tab/>
                  <w:t xml:space="preserve">BOÎTE POSTALE : ………………</w:t>
                  <w:tab/>
                  <w:tab/>
                </w:r>
              </w:p>
              <w:p w:rsidR="00000000" w:rsidDel="00000000" w:rsidP="00000000" w:rsidRDefault="00000000" w:rsidRPr="00000000" w14:paraId="00000194">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95">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96">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VILLE : …………………………</w:t>
                </w:r>
              </w:p>
              <w:p w:rsidR="00000000" w:rsidDel="00000000" w:rsidP="00000000" w:rsidRDefault="00000000" w:rsidRPr="00000000" w14:paraId="00000197">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98">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99">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PAYS : </w:t>
                  <w:tab/>
                  <w:t xml:space="preserve">………………….</w:t>
                  <w:tab/>
                  <w:tab/>
                  <w:t xml:space="preserve">Téléphone : …………………….</w:t>
                </w:r>
              </w:p>
              <w:p w:rsidR="00000000" w:rsidDel="00000000" w:rsidP="00000000" w:rsidRDefault="00000000" w:rsidRPr="00000000" w14:paraId="0000019A">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COURRIEL :</w:t>
                </w:r>
              </w:p>
              <w:p w:rsidR="00000000" w:rsidDel="00000000" w:rsidP="00000000" w:rsidRDefault="00000000" w:rsidRPr="00000000" w14:paraId="0000019B">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9C">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9D">
                <w:pPr>
                  <w:widowControl w:val="0"/>
                  <w:rPr>
                    <w:rFonts w:ascii="Arial" w:cs="Arial" w:eastAsia="Arial" w:hAnsi="Arial"/>
                    <w:sz w:val="22"/>
                    <w:szCs w:val="22"/>
                  </w:rPr>
                </w:pPr>
                <w:r w:rsidDel="00000000" w:rsidR="00000000" w:rsidRPr="00000000">
                  <w:rPr>
                    <w:rFonts w:ascii="Arial" w:cs="Arial" w:eastAsia="Arial" w:hAnsi="Arial"/>
                    <w:b w:val="1"/>
                    <w:sz w:val="22"/>
                    <w:szCs w:val="22"/>
                    <w:rtl w:val="0"/>
                  </w:rPr>
                  <w:t xml:space="preserve">…………………………………………………………………………………………………………… </w:t>
                </w:r>
                <w:r w:rsidDel="00000000" w:rsidR="00000000" w:rsidRPr="00000000">
                  <w:rPr>
                    <w:rtl w:val="0"/>
                  </w:rPr>
                </w:r>
              </w:p>
            </w:tc>
          </w:tr>
        </w:tbl>
      </w:sdtContent>
    </w:sdt>
    <w:p w:rsidR="00000000" w:rsidDel="00000000" w:rsidP="00000000" w:rsidRDefault="00000000" w:rsidRPr="00000000" w14:paraId="0000019E">
      <w:pPr>
        <w:widowControl w:val="0"/>
        <w:tabs>
          <w:tab w:val="center" w:leader="none" w:pos="4819"/>
          <w:tab w:val="right" w:leader="none" w:pos="9638"/>
        </w:tabs>
        <w:rPr>
          <w:rFonts w:ascii="Arial" w:cs="Arial" w:eastAsia="Arial" w:hAnsi="Arial"/>
          <w:sz w:val="22"/>
          <w:szCs w:val="22"/>
        </w:rPr>
      </w:pPr>
      <w:r w:rsidDel="00000000" w:rsidR="00000000" w:rsidRPr="00000000">
        <w:rPr>
          <w:rtl w:val="0"/>
        </w:rPr>
      </w:r>
    </w:p>
    <w:sdt>
      <w:sdtPr>
        <w:lock w:val="contentLocked"/>
        <w:tag w:val="goog_rdk_17"/>
      </w:sdtPr>
      <w:sdtContent>
        <w:tbl>
          <w:tblPr>
            <w:tblStyle w:val="Table9"/>
            <w:tblW w:w="93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0"/>
            <w:gridCol w:w="4650"/>
            <w:tblGridChange w:id="0">
              <w:tblGrid>
                <w:gridCol w:w="4650"/>
                <w:gridCol w:w="4650"/>
              </w:tblGrid>
            </w:tblGridChange>
          </w:tblGrid>
          <w:tr>
            <w:trPr>
              <w:cantSplit w:val="0"/>
              <w:trHeight w:val="1125" w:hRule="atLeast"/>
              <w:tblHeader w:val="0"/>
            </w:trPr>
            <w:tc>
              <w:tcPr>
                <w:vMerge w:val="restart"/>
              </w:tcPr>
              <w:p w:rsidR="00000000" w:rsidDel="00000000" w:rsidP="00000000" w:rsidRDefault="00000000" w:rsidRPr="00000000" w14:paraId="0000019F">
                <w:pPr>
                  <w:widowControl w:val="0"/>
                  <w:rPr>
                    <w:rFonts w:ascii="Arial" w:cs="Arial" w:eastAsia="Arial" w:hAnsi="Arial"/>
                    <w:b w:val="1"/>
                    <w:sz w:val="22"/>
                    <w:szCs w:val="22"/>
                  </w:rPr>
                </w:pPr>
                <w:r w:rsidDel="00000000" w:rsidR="00000000" w:rsidRPr="00000000">
                  <w:rPr>
                    <w:rFonts w:ascii="Calibri" w:cs="Calibri" w:eastAsia="Calibri" w:hAnsi="Calibri"/>
                    <w:b w:val="1"/>
                    <w:sz w:val="22"/>
                    <w:szCs w:val="22"/>
                    <w:rtl w:val="0"/>
                  </w:rPr>
                  <w:t xml:space="preserve">CACHET</w:t>
                </w:r>
                <w:r w:rsidDel="00000000" w:rsidR="00000000" w:rsidRPr="00000000">
                  <w:rPr>
                    <w:rtl w:val="0"/>
                  </w:rPr>
                </w:r>
              </w:p>
            </w:tc>
            <w:tc>
              <w:tcPr/>
              <w:p w:rsidR="00000000" w:rsidDel="00000000" w:rsidP="00000000" w:rsidRDefault="00000000" w:rsidRPr="00000000" w14:paraId="000001A0">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DATE (OBLIGATOIRE)</w:t>
                </w:r>
              </w:p>
            </w:tc>
          </w:tr>
          <w:tr>
            <w:trPr>
              <w:cantSplit w:val="0"/>
              <w:trHeight w:val="2349.999999999991" w:hRule="atLeast"/>
              <w:tblHeader w:val="0"/>
            </w:trPr>
            <w:tc>
              <w:tcPr>
                <w:vMerge w:val="continue"/>
              </w:tcPr>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2"/>
                    <w:szCs w:val="22"/>
                  </w:rPr>
                </w:pPr>
                <w:r w:rsidDel="00000000" w:rsidR="00000000" w:rsidRPr="00000000">
                  <w:rPr>
                    <w:rtl w:val="0"/>
                  </w:rPr>
                </w:r>
              </w:p>
            </w:tc>
            <w:tc>
              <w:tcPr/>
              <w:p w:rsidR="00000000" w:rsidDel="00000000" w:rsidP="00000000" w:rsidRDefault="00000000" w:rsidRPr="00000000" w14:paraId="000001A2">
                <w:pPr>
                  <w:widowControl w:val="0"/>
                  <w:rPr>
                    <w:rFonts w:ascii="Arial" w:cs="Arial" w:eastAsia="Arial" w:hAnsi="Arial"/>
                    <w:b w:val="1"/>
                    <w:sz w:val="22"/>
                    <w:szCs w:val="22"/>
                  </w:rPr>
                </w:pPr>
                <w:r w:rsidDel="00000000" w:rsidR="00000000" w:rsidRPr="00000000">
                  <w:rPr>
                    <w:rFonts w:ascii="Calibri" w:cs="Calibri" w:eastAsia="Calibri" w:hAnsi="Calibri"/>
                    <w:b w:val="1"/>
                    <w:sz w:val="22"/>
                    <w:szCs w:val="22"/>
                    <w:rtl w:val="0"/>
                  </w:rPr>
                  <w:t xml:space="preserve">SIGNATURE DU REPRÉSENTANT AUTORISÉ</w:t>
                </w:r>
                <w:r w:rsidDel="00000000" w:rsidR="00000000" w:rsidRPr="00000000">
                  <w:rPr>
                    <w:rtl w:val="0"/>
                  </w:rPr>
                </w:r>
              </w:p>
            </w:tc>
          </w:tr>
        </w:tbl>
      </w:sdtContent>
    </w:sdt>
    <w:p w:rsidR="00000000" w:rsidDel="00000000" w:rsidP="00000000" w:rsidRDefault="00000000" w:rsidRPr="00000000" w14:paraId="000001A3">
      <w:pPr>
        <w:widowControl w:val="0"/>
        <w:tabs>
          <w:tab w:val="center" w:leader="none" w:pos="4819"/>
          <w:tab w:val="right" w:leader="none" w:pos="9638"/>
        </w:tabs>
        <w:rPr>
          <w:rFonts w:ascii="Arial" w:cs="Arial" w:eastAsia="Arial" w:hAnsi="Arial"/>
          <w:sz w:val="22"/>
          <w:szCs w:val="22"/>
        </w:rPr>
      </w:pPr>
      <w:sdt>
        <w:sdtPr>
          <w:tag w:val="goog_rdk_18"/>
        </w:sdtPr>
        <w:sdtContent>
          <w:r w:rsidDel="00000000" w:rsidR="00000000" w:rsidRPr="00000000">
            <w:rPr>
              <w:rFonts w:ascii="Arial Unicode MS" w:cs="Arial Unicode MS" w:eastAsia="Arial Unicode MS" w:hAnsi="Arial Unicode MS"/>
              <w:sz w:val="22"/>
              <w:szCs w:val="22"/>
              <w:rtl w:val="0"/>
            </w:rPr>
            <w:t xml:space="preserve">① Dénomination nationale et sa traduction en EN ou FR, le cas échéant. </w:t>
            <w:br w:type="textWrapping"/>
            <w:t xml:space="preserve">② ONG = Organisation non gouvernementale, à remplir pour les organisations sans but lucratif. </w:t>
            <w:br w:type="textWrapping"/>
            <w:t xml:space="preserve">③ Le numéro d’enregistrement au registre national des entreprises. Voir le tableau des dénominations correspondantes par pays.</w:t>
          </w:r>
        </w:sdtContent>
      </w:sdt>
    </w:p>
    <w:p w:rsidR="00000000" w:rsidDel="00000000" w:rsidP="00000000" w:rsidRDefault="00000000" w:rsidRPr="00000000" w14:paraId="000001A4">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5">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6">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7">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8">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9">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A">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B">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C">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D">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E">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F">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B0">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B1">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B2">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B3">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B4">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B5">
      <w:pPr>
        <w:pStyle w:val="Heading1"/>
        <w:rPr>
          <w:rFonts w:ascii="Times New Roman" w:cs="Times New Roman" w:eastAsia="Times New Roman" w:hAnsi="Times New Roman"/>
          <w:color w:val="000000"/>
          <w:sz w:val="36"/>
          <w:szCs w:val="36"/>
        </w:rPr>
      </w:pPr>
      <w:bookmarkStart w:colFirst="0" w:colLast="0" w:name="_heading=h.2d2946lsmm8f" w:id="10"/>
      <w:bookmarkEnd w:id="10"/>
      <w:r w:rsidDel="00000000" w:rsidR="00000000" w:rsidRPr="00000000">
        <w:rPr>
          <w:rtl w:val="0"/>
        </w:rPr>
      </w:r>
    </w:p>
    <w:p w:rsidR="00000000" w:rsidDel="00000000" w:rsidP="00000000" w:rsidRDefault="00000000" w:rsidRPr="00000000" w14:paraId="000001B6">
      <w:pPr>
        <w:pStyle w:val="Heading1"/>
        <w:rPr>
          <w:rFonts w:ascii="Times New Roman" w:cs="Times New Roman" w:eastAsia="Times New Roman" w:hAnsi="Times New Roman"/>
          <w:color w:val="000000"/>
          <w:sz w:val="36"/>
          <w:szCs w:val="36"/>
        </w:rPr>
      </w:pPr>
      <w:bookmarkStart w:colFirst="0" w:colLast="0" w:name="_heading=h.e43gyqj4rpuv" w:id="11"/>
      <w:bookmarkEnd w:id="11"/>
      <w:r w:rsidDel="00000000" w:rsidR="00000000" w:rsidRPr="00000000">
        <w:rPr>
          <w:rtl w:val="0"/>
        </w:rPr>
      </w:r>
    </w:p>
    <w:p w:rsidR="00000000" w:rsidDel="00000000" w:rsidP="00000000" w:rsidRDefault="00000000" w:rsidRPr="00000000" w14:paraId="000001B7">
      <w:pPr>
        <w:pStyle w:val="Heading1"/>
        <w:rPr>
          <w:rFonts w:ascii="Times New Roman" w:cs="Times New Roman" w:eastAsia="Times New Roman" w:hAnsi="Times New Roman"/>
          <w:color w:val="000000"/>
          <w:sz w:val="36"/>
          <w:szCs w:val="36"/>
        </w:rPr>
      </w:pPr>
      <w:bookmarkStart w:colFirst="0" w:colLast="0" w:name="_heading=h.ijjx9fs4l6qg" w:id="12"/>
      <w:bookmarkEnd w:id="12"/>
      <w:r w:rsidDel="00000000" w:rsidR="00000000" w:rsidRPr="00000000">
        <w:rPr>
          <w:rtl w:val="0"/>
        </w:rPr>
      </w:r>
    </w:p>
    <w:p w:rsidR="00000000" w:rsidDel="00000000" w:rsidP="00000000" w:rsidRDefault="00000000" w:rsidRPr="00000000" w14:paraId="000001B8">
      <w:pPr>
        <w:pStyle w:val="Heading1"/>
        <w:rPr>
          <w:rFonts w:ascii="Times New Roman" w:cs="Times New Roman" w:eastAsia="Times New Roman" w:hAnsi="Times New Roman"/>
          <w:color w:val="000000"/>
          <w:sz w:val="36"/>
          <w:szCs w:val="36"/>
        </w:rPr>
      </w:pPr>
      <w:bookmarkStart w:colFirst="0" w:colLast="0" w:name="_heading=h.cx0kvk36wsnb" w:id="13"/>
      <w:bookmarkEnd w:id="13"/>
      <w:r w:rsidDel="00000000" w:rsidR="00000000" w:rsidRPr="00000000">
        <w:rPr>
          <w:rtl w:val="0"/>
        </w:rPr>
      </w:r>
    </w:p>
    <w:p w:rsidR="00000000" w:rsidDel="00000000" w:rsidP="00000000" w:rsidRDefault="00000000" w:rsidRPr="00000000" w14:paraId="000001B9">
      <w:pPr>
        <w:pStyle w:val="Heading1"/>
        <w:rPr>
          <w:rFonts w:ascii="Times New Roman" w:cs="Times New Roman" w:eastAsia="Times New Roman" w:hAnsi="Times New Roman"/>
          <w:color w:val="000000"/>
          <w:sz w:val="36"/>
          <w:szCs w:val="36"/>
        </w:rPr>
      </w:pPr>
      <w:bookmarkStart w:colFirst="0" w:colLast="0" w:name="_heading=h.7gb0a3mvolre" w:id="14"/>
      <w:bookmarkEnd w:id="14"/>
      <w:r w:rsidDel="00000000" w:rsidR="00000000" w:rsidRPr="00000000">
        <w:rPr>
          <w:rtl w:val="0"/>
        </w:rPr>
      </w:r>
    </w:p>
    <w:p w:rsidR="00000000" w:rsidDel="00000000" w:rsidP="00000000" w:rsidRDefault="00000000" w:rsidRPr="00000000" w14:paraId="000001BA">
      <w:pPr>
        <w:pStyle w:val="Heading1"/>
        <w:rPr>
          <w:rFonts w:ascii="Times New Roman" w:cs="Times New Roman" w:eastAsia="Times New Roman" w:hAnsi="Times New Roman"/>
          <w:color w:val="000000"/>
          <w:sz w:val="36"/>
          <w:szCs w:val="36"/>
        </w:rPr>
      </w:pPr>
      <w:bookmarkStart w:colFirst="0" w:colLast="0" w:name="_heading=h.xi0g3csb3u8y" w:id="15"/>
      <w:bookmarkEnd w:id="15"/>
      <w:r w:rsidDel="00000000" w:rsidR="00000000" w:rsidRPr="00000000">
        <w:rPr>
          <w:rtl w:val="0"/>
        </w:rPr>
      </w:r>
    </w:p>
    <w:p w:rsidR="00000000" w:rsidDel="00000000" w:rsidP="00000000" w:rsidRDefault="00000000" w:rsidRPr="00000000" w14:paraId="000001BB">
      <w:pPr>
        <w:pStyle w:val="Heading1"/>
        <w:rPr>
          <w:rFonts w:ascii="Times New Roman" w:cs="Times New Roman" w:eastAsia="Times New Roman" w:hAnsi="Times New Roman"/>
          <w:color w:val="000000"/>
          <w:sz w:val="36"/>
          <w:szCs w:val="36"/>
        </w:rPr>
      </w:pPr>
      <w:bookmarkStart w:colFirst="0" w:colLast="0" w:name="_heading=h.z95gssyjfll" w:id="16"/>
      <w:bookmarkEnd w:id="16"/>
      <w:r w:rsidDel="00000000" w:rsidR="00000000" w:rsidRPr="00000000">
        <w:rPr>
          <w:rtl w:val="0"/>
        </w:rPr>
      </w:r>
    </w:p>
    <w:p w:rsidR="00000000" w:rsidDel="00000000" w:rsidP="00000000" w:rsidRDefault="00000000" w:rsidRPr="00000000" w14:paraId="000001BC">
      <w:pPr>
        <w:pStyle w:val="Heading1"/>
        <w:rPr>
          <w:rFonts w:ascii="Times New Roman" w:cs="Times New Roman" w:eastAsia="Times New Roman" w:hAnsi="Times New Roman"/>
          <w:color w:val="000000"/>
          <w:sz w:val="36"/>
          <w:szCs w:val="36"/>
        </w:rPr>
      </w:pPr>
      <w:bookmarkStart w:colFirst="0" w:colLast="0" w:name="_heading=h.g298ea1k9890" w:id="17"/>
      <w:bookmarkEnd w:id="17"/>
      <w:r w:rsidDel="00000000" w:rsidR="00000000" w:rsidRPr="00000000">
        <w:rPr>
          <w:rtl w:val="0"/>
        </w:rPr>
      </w:r>
    </w:p>
    <w:p w:rsidR="00000000" w:rsidDel="00000000" w:rsidP="00000000" w:rsidRDefault="00000000" w:rsidRPr="00000000" w14:paraId="000001BD">
      <w:pPr>
        <w:pStyle w:val="Heading1"/>
        <w:rPr>
          <w:rFonts w:ascii="Times New Roman" w:cs="Times New Roman" w:eastAsia="Times New Roman" w:hAnsi="Times New Roman"/>
          <w:color w:val="000000"/>
          <w:sz w:val="36"/>
          <w:szCs w:val="36"/>
        </w:rPr>
      </w:pPr>
      <w:bookmarkStart w:colFirst="0" w:colLast="0" w:name="_heading=h.heebp74gdncm" w:id="18"/>
      <w:bookmarkEnd w:id="18"/>
      <w:r w:rsidDel="00000000" w:rsidR="00000000" w:rsidRPr="00000000">
        <w:rPr>
          <w:rtl w:val="0"/>
        </w:rPr>
      </w:r>
    </w:p>
    <w:p w:rsidR="00000000" w:rsidDel="00000000" w:rsidP="00000000" w:rsidRDefault="00000000" w:rsidRPr="00000000" w14:paraId="000001BE">
      <w:pPr>
        <w:pStyle w:val="Heading1"/>
        <w:rPr>
          <w:color w:val="000000"/>
          <w:sz w:val="36"/>
          <w:szCs w:val="36"/>
        </w:rPr>
      </w:pPr>
      <w:bookmarkStart w:colFirst="0" w:colLast="0" w:name="_heading=h.pntmh0v6xn3y" w:id="19"/>
      <w:bookmarkEnd w:id="19"/>
      <w:r w:rsidDel="00000000" w:rsidR="00000000" w:rsidRPr="00000000">
        <w:rPr>
          <w:rtl w:val="0"/>
        </w:rPr>
      </w:r>
    </w:p>
    <w:p w:rsidR="00000000" w:rsidDel="00000000" w:rsidP="00000000" w:rsidRDefault="00000000" w:rsidRPr="00000000" w14:paraId="000001BF">
      <w:pPr>
        <w:pStyle w:val="Heading1"/>
        <w:rPr>
          <w:color w:val="000000"/>
          <w:sz w:val="36"/>
          <w:szCs w:val="36"/>
        </w:rPr>
      </w:pPr>
      <w:bookmarkStart w:colFirst="0" w:colLast="0" w:name="_heading=h.9vhgcl8zpfiv" w:id="20"/>
      <w:bookmarkEnd w:id="20"/>
      <w:r w:rsidDel="00000000" w:rsidR="00000000" w:rsidRPr="00000000">
        <w:rPr>
          <w:rtl w:val="0"/>
        </w:rPr>
      </w:r>
    </w:p>
    <w:p w:rsidR="00000000" w:rsidDel="00000000" w:rsidP="00000000" w:rsidRDefault="00000000" w:rsidRPr="00000000" w14:paraId="000001C0">
      <w:pPr>
        <w:pStyle w:val="Heading1"/>
        <w:rPr>
          <w:color w:val="000000"/>
          <w:sz w:val="36"/>
          <w:szCs w:val="36"/>
        </w:rPr>
      </w:pPr>
      <w:bookmarkStart w:colFirst="0" w:colLast="0" w:name="_heading=h.sqo7h594x087" w:id="21"/>
      <w:bookmarkEnd w:id="21"/>
      <w:r w:rsidDel="00000000" w:rsidR="00000000" w:rsidRPr="00000000">
        <w:rPr>
          <w:rtl w:val="0"/>
        </w:rPr>
      </w:r>
    </w:p>
    <w:p w:rsidR="00000000" w:rsidDel="00000000" w:rsidP="00000000" w:rsidRDefault="00000000" w:rsidRPr="00000000" w14:paraId="000001C1">
      <w:pPr>
        <w:pStyle w:val="Heading1"/>
        <w:rPr>
          <w:color w:val="000000"/>
          <w:sz w:val="36"/>
          <w:szCs w:val="36"/>
        </w:rPr>
      </w:pPr>
      <w:bookmarkStart w:colFirst="0" w:colLast="0" w:name="_heading=h.35kutjkgse67" w:id="22"/>
      <w:bookmarkEnd w:id="22"/>
      <w:r w:rsidDel="00000000" w:rsidR="00000000" w:rsidRPr="00000000">
        <w:rPr>
          <w:rtl w:val="0"/>
        </w:rPr>
      </w:r>
    </w:p>
    <w:p w:rsidR="00000000" w:rsidDel="00000000" w:rsidP="00000000" w:rsidRDefault="00000000" w:rsidRPr="00000000" w14:paraId="000001C2">
      <w:pPr>
        <w:pStyle w:val="Heading1"/>
        <w:rPr>
          <w:color w:val="000000"/>
          <w:sz w:val="36"/>
          <w:szCs w:val="36"/>
        </w:rPr>
      </w:pPr>
      <w:bookmarkStart w:colFirst="0" w:colLast="0" w:name="_heading=h.us6cobe6s6s6" w:id="23"/>
      <w:bookmarkEnd w:id="23"/>
      <w:r w:rsidDel="00000000" w:rsidR="00000000" w:rsidRPr="00000000">
        <w:rPr>
          <w:color w:val="000000"/>
          <w:sz w:val="36"/>
          <w:szCs w:val="36"/>
          <w:rtl w:val="0"/>
        </w:rPr>
        <w:t xml:space="preserve">FORMULAIRES 4.6.1 à 4.6.9</w:t>
      </w:r>
    </w:p>
    <w:p w:rsidR="00000000" w:rsidDel="00000000" w:rsidP="00000000" w:rsidRDefault="00000000" w:rsidRPr="00000000" w14:paraId="000001C3">
      <w:pPr>
        <w:pStyle w:val="Heading1"/>
        <w:rPr>
          <w:color w:val="000000"/>
          <w:sz w:val="36"/>
          <w:szCs w:val="36"/>
        </w:rPr>
      </w:pPr>
      <w:bookmarkStart w:colFirst="0" w:colLast="0" w:name="_heading=h.veeoier113ax" w:id="24"/>
      <w:bookmarkEnd w:id="24"/>
      <w:r w:rsidDel="00000000" w:rsidR="00000000" w:rsidRPr="00000000">
        <w:rPr>
          <w:color w:val="000000"/>
          <w:sz w:val="36"/>
          <w:szCs w:val="36"/>
          <w:rtl w:val="0"/>
        </w:rPr>
        <w:t xml:space="preserve">QUALIFICATIONS TECHNIQUES</w:t>
      </w:r>
    </w:p>
    <w:p w:rsidR="00000000" w:rsidDel="00000000" w:rsidP="00000000" w:rsidRDefault="00000000" w:rsidRPr="00000000" w14:paraId="000001C4">
      <w:pPr>
        <w:pageBreakBefore w:val="1"/>
        <w:spacing w:before="360" w:line="360" w:lineRule="auto"/>
        <w:jc w:val="center"/>
        <w:rPr>
          <w:rFonts w:ascii="Arial" w:cs="Arial" w:eastAsia="Arial" w:hAnsi="Arial"/>
          <w:b w:val="1"/>
          <w:sz w:val="36"/>
          <w:szCs w:val="36"/>
        </w:rPr>
      </w:pPr>
      <w:r w:rsidDel="00000000" w:rsidR="00000000" w:rsidRPr="00000000">
        <w:rPr>
          <w:rFonts w:ascii="Arial" w:cs="Arial" w:eastAsia="Arial" w:hAnsi="Arial"/>
          <w:b w:val="1"/>
          <w:sz w:val="28"/>
          <w:szCs w:val="28"/>
          <w:rtl w:val="0"/>
        </w:rPr>
        <w:t xml:space="preserve">VOLUME 1</w:t>
      </w:r>
      <w:r w:rsidDel="00000000" w:rsidR="00000000" w:rsidRPr="00000000">
        <w:rPr>
          <w:rtl w:val="0"/>
        </w:rPr>
      </w:r>
    </w:p>
    <w:p w:rsidR="00000000" w:rsidDel="00000000" w:rsidP="00000000" w:rsidRDefault="00000000" w:rsidRPr="00000000" w14:paraId="000001C5">
      <w:pPr>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SECTION 4</w:t>
      </w:r>
    </w:p>
    <w:p w:rsidR="00000000" w:rsidDel="00000000" w:rsidP="00000000" w:rsidRDefault="00000000" w:rsidRPr="00000000" w14:paraId="000001C6">
      <w:pPr>
        <w:pStyle w:val="Heading1"/>
        <w:rPr>
          <w:color w:val="000000"/>
        </w:rPr>
      </w:pPr>
      <w:bookmarkStart w:colFirst="0" w:colLast="0" w:name="_heading=h.kvxwmx1b9fj8" w:id="25"/>
      <w:bookmarkEnd w:id="25"/>
      <w:r w:rsidDel="00000000" w:rsidR="00000000" w:rsidRPr="00000000">
        <w:rPr>
          <w:color w:val="000000"/>
          <w:rtl w:val="0"/>
        </w:rPr>
        <w:t xml:space="preserve">FORMULAIRE 4.6.1.1</w:t>
      </w:r>
      <w:r w:rsidDel="00000000" w:rsidR="00000000" w:rsidRPr="00000000">
        <w:rPr>
          <w:rtl w:val="0"/>
        </w:rPr>
        <w:t xml:space="preserve"> </w:t>
        <w:br w:type="textWrapping"/>
      </w:r>
      <w:r w:rsidDel="00000000" w:rsidR="00000000" w:rsidRPr="00000000">
        <w:rPr>
          <w:color w:val="000000"/>
          <w:rtl w:val="0"/>
        </w:rPr>
        <w:t xml:space="preserve">VUE D’ENSEMBLE DU PERSONNEL DU</w:t>
      </w:r>
      <w:r w:rsidDel="00000000" w:rsidR="00000000" w:rsidRPr="00000000">
        <w:rPr>
          <w:rtl w:val="0"/>
        </w:rPr>
        <w:t xml:space="preserve"> </w:t>
      </w:r>
      <w:r w:rsidDel="00000000" w:rsidR="00000000" w:rsidRPr="00000000">
        <w:rPr>
          <w:color w:val="000000"/>
          <w:rtl w:val="0"/>
        </w:rPr>
        <w:t xml:space="preserve">SOUMISSIONNAIRE</w:t>
      </w:r>
    </w:p>
    <w:p w:rsidR="00000000" w:rsidDel="00000000" w:rsidP="00000000" w:rsidRDefault="00000000" w:rsidRPr="00000000" w14:paraId="000001C7">
      <w:pPr>
        <w:spacing w:before="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C8">
      <w:pPr>
        <w:tabs>
          <w:tab w:val="left" w:leader="none" w:pos="426"/>
          <w:tab w:val="left" w:leader="none" w:pos="1134"/>
          <w:tab w:val="left" w:leader="none" w:pos="6096"/>
          <w:tab w:val="left" w:leader="none" w:pos="6379"/>
        </w:tabs>
        <w:spacing w:before="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Vue d’ensemble</w:t>
      </w:r>
    </w:p>
    <w:p w:rsidR="00000000" w:rsidDel="00000000" w:rsidP="00000000" w:rsidRDefault="00000000" w:rsidRPr="00000000" w14:paraId="000001C9">
      <w:pPr>
        <w:tabs>
          <w:tab w:val="left" w:leader="none" w:pos="426"/>
          <w:tab w:val="left" w:leader="none" w:pos="1134"/>
          <w:tab w:val="left" w:leader="none" w:pos="6096"/>
          <w:tab w:val="left" w:leader="none" w:pos="6379"/>
        </w:tabs>
        <w:spacing w:before="60" w:lineRule="auto"/>
        <w:ind w:left="708"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Directeurs et personnel d’encadrement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CA">
      <w:pPr>
        <w:tabs>
          <w:tab w:val="left" w:leader="none" w:pos="426"/>
          <w:tab w:val="left" w:leader="none" w:pos="1134"/>
          <w:tab w:val="left" w:leader="none" w:pos="6096"/>
          <w:tab w:val="left" w:leader="none" w:pos="6379"/>
        </w:tabs>
        <w:spacing w:before="60" w:lineRule="auto"/>
        <w:ind w:left="708"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b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Personnel administratif</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CB">
      <w:pPr>
        <w:tabs>
          <w:tab w:val="left" w:leader="none" w:pos="426"/>
          <w:tab w:val="left" w:leader="none" w:pos="1134"/>
          <w:tab w:val="left" w:leader="none" w:pos="6096"/>
          <w:tab w:val="left" w:leader="none" w:pos="6379"/>
        </w:tabs>
        <w:spacing w:before="60" w:lineRule="auto"/>
        <w:ind w:left="708"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Personnel technique</w:t>
      </w:r>
    </w:p>
    <w:p w:rsidR="00000000" w:rsidDel="00000000" w:rsidP="00000000" w:rsidRDefault="00000000" w:rsidRPr="00000000" w14:paraId="000001CC">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Ingénieurs</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CD">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Géomètres</w:t>
      </w:r>
    </w:p>
    <w:p w:rsidR="00000000" w:rsidDel="00000000" w:rsidP="00000000" w:rsidRDefault="00000000" w:rsidRPr="00000000" w14:paraId="000001CE">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Contremaîtres</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CF">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Mécaniciens</w:t>
      </w:r>
    </w:p>
    <w:p w:rsidR="00000000" w:rsidDel="00000000" w:rsidP="00000000" w:rsidRDefault="00000000" w:rsidRPr="00000000" w14:paraId="000001D0">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Techniciens</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D1">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Conducteurs de machine</w:t>
      </w:r>
    </w:p>
    <w:p w:rsidR="00000000" w:rsidDel="00000000" w:rsidP="00000000" w:rsidRDefault="00000000" w:rsidRPr="00000000" w14:paraId="000001D2">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Chauffeurs</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D3">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Autre personnel qualifié</w:t>
      </w:r>
    </w:p>
    <w:p w:rsidR="00000000" w:rsidDel="00000000" w:rsidP="00000000" w:rsidRDefault="00000000" w:rsidRPr="00000000" w14:paraId="000001D4">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Ouvriers et personnel non qualifié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D5">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w:t>
      </w:r>
    </w:p>
    <w:p w:rsidR="00000000" w:rsidDel="00000000" w:rsidP="00000000" w:rsidRDefault="00000000" w:rsidRPr="00000000" w14:paraId="000001D6">
      <w:pPr>
        <w:tabs>
          <w:tab w:val="left" w:leader="none" w:pos="426"/>
          <w:tab w:val="left" w:leader="none" w:pos="1134"/>
          <w:tab w:val="left" w:leader="none" w:pos="6096"/>
          <w:tab w:val="left" w:leader="none" w:pos="6379"/>
        </w:tabs>
        <w:spacing w:before="24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Total</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1D7">
      <w:pPr>
        <w:tabs>
          <w:tab w:val="left" w:leader="none" w:pos="426"/>
          <w:tab w:val="left" w:leader="none" w:pos="1134"/>
          <w:tab w:val="left" w:leader="none" w:pos="6096"/>
          <w:tab w:val="left" w:leader="none" w:pos="6379"/>
        </w:tabs>
        <w:spacing w:before="60" w:lineRule="auto"/>
        <w:ind w:left="708"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D8">
      <w:pPr>
        <w:tabs>
          <w:tab w:val="left" w:leader="none" w:pos="426"/>
          <w:tab w:val="left" w:leader="none" w:pos="1134"/>
          <w:tab w:val="left" w:leader="none" w:pos="6096"/>
          <w:tab w:val="left" w:leader="none" w:pos="6379"/>
        </w:tabs>
        <w:spacing w:before="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ii —</w:t>
      </w:r>
      <w:r w:rsidDel="00000000" w:rsidR="00000000" w:rsidRPr="00000000">
        <w:rPr>
          <w:rFonts w:ascii="Arial" w:cs="Arial" w:eastAsia="Arial" w:hAnsi="Arial"/>
          <w:rtl w:val="0"/>
        </w:rPr>
        <w:t xml:space="preserve"> </w:t>
      </w:r>
      <w:r w:rsidDel="00000000" w:rsidR="00000000" w:rsidRPr="00000000">
        <w:rPr>
          <w:rFonts w:ascii="Arial" w:cs="Arial" w:eastAsia="Arial" w:hAnsi="Arial"/>
          <w:sz w:val="22"/>
          <w:szCs w:val="22"/>
          <w:rtl w:val="0"/>
        </w:rPr>
        <w:t xml:space="preserve">Personnel à recruter sur le chantier dans le cadre du marché (si nécessaire)</w:t>
      </w:r>
    </w:p>
    <w:p w:rsidR="00000000" w:rsidDel="00000000" w:rsidP="00000000" w:rsidRDefault="00000000" w:rsidRPr="00000000" w14:paraId="000001D9">
      <w:pPr>
        <w:tabs>
          <w:tab w:val="left" w:leader="none" w:pos="426"/>
          <w:tab w:val="left" w:leader="none" w:pos="1134"/>
          <w:tab w:val="left" w:leader="none" w:pos="6096"/>
          <w:tab w:val="left" w:leader="none" w:pos="6379"/>
        </w:tabs>
        <w:spacing w:before="60" w:lineRule="auto"/>
        <w:ind w:left="708"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Personnel d’encadrement sur le chantier</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DA">
      <w:pPr>
        <w:tabs>
          <w:tab w:val="left" w:leader="none" w:pos="426"/>
          <w:tab w:val="left" w:leader="none" w:pos="1134"/>
          <w:tab w:val="left" w:leader="none" w:pos="6096"/>
          <w:tab w:val="left" w:leader="none" w:pos="6379"/>
        </w:tabs>
        <w:spacing w:before="60" w:lineRule="auto"/>
        <w:ind w:left="708"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b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Personnel administratif</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DB">
      <w:pPr>
        <w:tabs>
          <w:tab w:val="left" w:leader="none" w:pos="426"/>
          <w:tab w:val="left" w:leader="none" w:pos="1134"/>
          <w:tab w:val="left" w:leader="none" w:pos="6096"/>
          <w:tab w:val="left" w:leader="none" w:pos="6379"/>
        </w:tabs>
        <w:spacing w:before="60" w:lineRule="auto"/>
        <w:ind w:left="708"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Personnel technique</w:t>
      </w:r>
    </w:p>
    <w:p w:rsidR="00000000" w:rsidDel="00000000" w:rsidP="00000000" w:rsidRDefault="00000000" w:rsidRPr="00000000" w14:paraId="000001DC">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Ingénieurs</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DD">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Géomètres</w:t>
      </w:r>
    </w:p>
    <w:p w:rsidR="00000000" w:rsidDel="00000000" w:rsidP="00000000" w:rsidRDefault="00000000" w:rsidRPr="00000000" w14:paraId="000001DE">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Contremaîtres</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DF">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Mécaniciens</w:t>
      </w:r>
    </w:p>
    <w:p w:rsidR="00000000" w:rsidDel="00000000" w:rsidP="00000000" w:rsidRDefault="00000000" w:rsidRPr="00000000" w14:paraId="000001E0">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Techniciens</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E1">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Conducteurs de machine</w:t>
      </w:r>
    </w:p>
    <w:p w:rsidR="00000000" w:rsidDel="00000000" w:rsidP="00000000" w:rsidRDefault="00000000" w:rsidRPr="00000000" w14:paraId="000001E2">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Chauffeurs</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E3">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Autre personnel qualifié</w:t>
      </w:r>
    </w:p>
    <w:p w:rsidR="00000000" w:rsidDel="00000000" w:rsidP="00000000" w:rsidRDefault="00000000" w:rsidRPr="00000000" w14:paraId="000001E4">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Ouvriers et personnel non qualifié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E5">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w:t>
      </w:r>
    </w:p>
    <w:p w:rsidR="00000000" w:rsidDel="00000000" w:rsidP="00000000" w:rsidRDefault="00000000" w:rsidRPr="00000000" w14:paraId="000001E6">
      <w:pPr>
        <w:tabs>
          <w:tab w:val="left" w:leader="none" w:pos="426"/>
          <w:tab w:val="left" w:leader="none" w:pos="1134"/>
          <w:tab w:val="left" w:leader="none" w:pos="6096"/>
          <w:tab w:val="left" w:leader="none" w:pos="6379"/>
        </w:tabs>
        <w:spacing w:before="240" w:lineRule="auto"/>
        <w:ind w:left="1418"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Total</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E7">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w:t>
      </w:r>
    </w:p>
    <w:p w:rsidR="00000000" w:rsidDel="00000000" w:rsidP="00000000" w:rsidRDefault="00000000" w:rsidRPr="00000000" w14:paraId="000001E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au nom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E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EA">
      <w:pPr>
        <w:spacing w:before="240" w:lineRule="auto"/>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Date ……………………………………..</w:t>
      </w:r>
      <w:r w:rsidDel="00000000" w:rsidR="00000000" w:rsidRPr="00000000">
        <w:rPr>
          <w:rtl w:val="0"/>
        </w:rPr>
      </w:r>
    </w:p>
    <w:p w:rsidR="00000000" w:rsidDel="00000000" w:rsidP="00000000" w:rsidRDefault="00000000" w:rsidRPr="00000000" w14:paraId="000001EB">
      <w:pPr>
        <w:pageBreakBefore w:val="1"/>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VOLUME 1</w:t>
      </w:r>
    </w:p>
    <w:p w:rsidR="00000000" w:rsidDel="00000000" w:rsidP="00000000" w:rsidRDefault="00000000" w:rsidRPr="00000000" w14:paraId="000001EC">
      <w:pPr>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SECTION 4</w:t>
      </w:r>
    </w:p>
    <w:p w:rsidR="00000000" w:rsidDel="00000000" w:rsidP="00000000" w:rsidRDefault="00000000" w:rsidRPr="00000000" w14:paraId="000001ED">
      <w:pPr>
        <w:pStyle w:val="Heading1"/>
        <w:rPr>
          <w:color w:val="000000"/>
        </w:rPr>
      </w:pPr>
      <w:r w:rsidDel="00000000" w:rsidR="00000000" w:rsidRPr="00000000">
        <w:rPr>
          <w:color w:val="000000"/>
          <w:rtl w:val="0"/>
        </w:rPr>
        <w:t xml:space="preserve">FORMULAIRE 4.6.1.2</w:t>
      </w:r>
    </w:p>
    <w:p w:rsidR="00000000" w:rsidDel="00000000" w:rsidP="00000000" w:rsidRDefault="00000000" w:rsidRPr="00000000" w14:paraId="000001EE">
      <w:pPr>
        <w:pStyle w:val="Heading1"/>
        <w:rPr>
          <w:color w:val="000000"/>
        </w:rPr>
      </w:pPr>
      <w:bookmarkStart w:colFirst="0" w:colLast="0" w:name="_heading=h.ohg6owhrbzig" w:id="26"/>
      <w:bookmarkEnd w:id="26"/>
      <w:r w:rsidDel="00000000" w:rsidR="00000000" w:rsidRPr="00000000">
        <w:rPr>
          <w:color w:val="000000"/>
          <w:rtl w:val="0"/>
        </w:rPr>
        <w:t xml:space="preserve">PERSONNEL À RECRUTER DANS LE CADRE DU MARCHÉ</w:t>
      </w:r>
    </w:p>
    <w:p w:rsidR="00000000" w:rsidDel="00000000" w:rsidP="00000000" w:rsidRDefault="00000000" w:rsidRPr="00000000" w14:paraId="000001EF">
      <w:pPr>
        <w:jc w:val="both"/>
        <w:rPr>
          <w:rFonts w:ascii="Arial" w:cs="Arial" w:eastAsia="Arial" w:hAnsi="Arial"/>
        </w:rPr>
      </w:pPr>
      <w:r w:rsidDel="00000000" w:rsidR="00000000" w:rsidRPr="00000000">
        <w:rPr>
          <w:rtl w:val="0"/>
        </w:rPr>
      </w:r>
    </w:p>
    <w:tbl>
      <w:tblPr>
        <w:tblStyle w:val="Table10"/>
        <w:tblW w:w="1063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40"/>
        <w:gridCol w:w="1365"/>
        <w:gridCol w:w="645"/>
        <w:gridCol w:w="1185"/>
        <w:gridCol w:w="1770"/>
        <w:gridCol w:w="1965"/>
        <w:gridCol w:w="1965"/>
        <w:tblGridChange w:id="0">
          <w:tblGrid>
            <w:gridCol w:w="1740"/>
            <w:gridCol w:w="1365"/>
            <w:gridCol w:w="645"/>
            <w:gridCol w:w="1185"/>
            <w:gridCol w:w="1770"/>
            <w:gridCol w:w="1965"/>
            <w:gridCol w:w="1965"/>
          </w:tblGrid>
        </w:tblGridChange>
      </w:tblGrid>
      <w:tr>
        <w:trPr>
          <w:cantSplit w:val="1"/>
          <w:tblHeader w:val="0"/>
        </w:trPr>
        <w:tc>
          <w:tcPr>
            <w:tcBorders>
              <w:top w:color="000000" w:space="0" w:sz="12" w:val="single"/>
              <w:left w:color="000000" w:space="0" w:sz="12" w:val="single"/>
            </w:tcBorders>
          </w:tcPr>
          <w:p w:rsidR="00000000" w:rsidDel="00000000" w:rsidP="00000000" w:rsidRDefault="00000000" w:rsidRPr="00000000" w14:paraId="000001F0">
            <w:pPr>
              <w:spacing w:before="12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Fonction/Nom</w:t>
            </w:r>
          </w:p>
        </w:tc>
        <w:tc>
          <w:tcPr>
            <w:tcBorders>
              <w:top w:color="000000" w:space="0" w:sz="12" w:val="single"/>
              <w:left w:color="000000" w:space="0" w:sz="6" w:val="single"/>
              <w:right w:color="000000" w:space="0" w:sz="6" w:val="single"/>
            </w:tcBorders>
          </w:tcPr>
          <w:p w:rsidR="00000000" w:rsidDel="00000000" w:rsidP="00000000" w:rsidRDefault="00000000" w:rsidRPr="00000000" w14:paraId="000001F1">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Nationalité</w:t>
            </w:r>
          </w:p>
        </w:tc>
        <w:tc>
          <w:tcPr>
            <w:tcBorders>
              <w:top w:color="000000" w:space="0" w:sz="12" w:val="single"/>
              <w:left w:color="000000" w:space="0" w:sz="6" w:val="single"/>
              <w:right w:color="000000" w:space="0" w:sz="6" w:val="single"/>
            </w:tcBorders>
          </w:tcPr>
          <w:p w:rsidR="00000000" w:rsidDel="00000000" w:rsidP="00000000" w:rsidRDefault="00000000" w:rsidRPr="00000000" w14:paraId="000001F2">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Âge</w:t>
            </w:r>
          </w:p>
        </w:tc>
        <w:tc>
          <w:tcPr>
            <w:tcBorders>
              <w:top w:color="000000" w:space="0" w:sz="12" w:val="single"/>
              <w:left w:color="000000" w:space="0" w:sz="6" w:val="single"/>
              <w:right w:color="000000" w:space="0" w:sz="6" w:val="single"/>
            </w:tcBorders>
          </w:tcPr>
          <w:p w:rsidR="00000000" w:rsidDel="00000000" w:rsidP="00000000" w:rsidRDefault="00000000" w:rsidRPr="00000000" w14:paraId="000001F3">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Niveau d’études</w:t>
            </w:r>
          </w:p>
        </w:tc>
        <w:tc>
          <w:tcPr>
            <w:tcBorders>
              <w:top w:color="000000" w:space="0" w:sz="12" w:val="single"/>
              <w:left w:color="000000" w:space="0" w:sz="6" w:val="single"/>
              <w:right w:color="000000" w:space="0" w:sz="6" w:val="single"/>
            </w:tcBorders>
          </w:tcPr>
          <w:p w:rsidR="00000000" w:rsidDel="00000000" w:rsidP="00000000" w:rsidRDefault="00000000" w:rsidRPr="00000000" w14:paraId="000001F4">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Années d’expérience (au sein de l’entreprise/dans le secteur de la construction)</w:t>
            </w:r>
          </w:p>
        </w:tc>
        <w:tc>
          <w:tcPr>
            <w:tcBorders>
              <w:top w:color="000000" w:space="0" w:sz="12" w:val="single"/>
              <w:left w:color="000000" w:space="0" w:sz="6" w:val="single"/>
              <w:right w:color="000000" w:space="0" w:sz="12" w:val="single"/>
            </w:tcBorders>
          </w:tcPr>
          <w:p w:rsidR="00000000" w:rsidDel="00000000" w:rsidP="00000000" w:rsidRDefault="00000000" w:rsidRPr="00000000" w14:paraId="000001F5">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Principaux travaux en tant que responsable (projet/valeur)</w:t>
            </w:r>
          </w:p>
        </w:tc>
        <w:tc>
          <w:tcPr>
            <w:tcBorders>
              <w:top w:color="000000" w:space="0" w:sz="12" w:val="single"/>
              <w:left w:color="000000" w:space="0" w:sz="6" w:val="single"/>
              <w:right w:color="000000" w:space="0" w:sz="12" w:val="single"/>
            </w:tcBorders>
          </w:tcPr>
          <w:p w:rsidR="00000000" w:rsidDel="00000000" w:rsidP="00000000" w:rsidRDefault="00000000" w:rsidRPr="00000000" w14:paraId="000001F6">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Employé par (en cas d’offre conjointe, indiquer le nom du membre du consortium employant le personnel) </w:t>
            </w:r>
          </w:p>
        </w:tc>
      </w:tr>
      <w:tr>
        <w:trPr>
          <w:cantSplit w:val="1"/>
          <w:tblHeader w:val="0"/>
        </w:trPr>
        <w:tc>
          <w:tcPr>
            <w:tcBorders>
              <w:top w:color="000000" w:space="0" w:sz="12" w:val="single"/>
              <w:left w:color="000000" w:space="0" w:sz="12" w:val="single"/>
              <w:bottom w:color="000000" w:space="0" w:sz="6" w:val="single"/>
              <w:right w:color="000000" w:space="0" w:sz="6" w:val="single"/>
            </w:tcBorders>
          </w:tcPr>
          <w:p w:rsidR="00000000" w:rsidDel="00000000" w:rsidP="00000000" w:rsidRDefault="00000000" w:rsidRPr="00000000" w14:paraId="000001F7">
            <w:pPr>
              <w:spacing w:before="120" w:lineRule="auto"/>
              <w:rPr>
                <w:rFonts w:ascii="Arial" w:cs="Arial" w:eastAsia="Arial" w:hAnsi="Arial"/>
                <w:sz w:val="22"/>
                <w:szCs w:val="22"/>
              </w:rPr>
            </w:pPr>
            <w:r w:rsidDel="00000000" w:rsidR="00000000" w:rsidRPr="00000000">
              <w:rPr>
                <w:rtl w:val="0"/>
              </w:rPr>
            </w:r>
          </w:p>
        </w:tc>
        <w:tc>
          <w:tcPr>
            <w:tcBorders>
              <w:top w:color="000000" w:space="0" w:sz="12" w:val="single"/>
              <w:bottom w:color="000000" w:space="0" w:sz="6" w:val="single"/>
              <w:right w:color="000000" w:space="0" w:sz="6" w:val="single"/>
            </w:tcBorders>
          </w:tcPr>
          <w:p w:rsidR="00000000" w:rsidDel="00000000" w:rsidP="00000000" w:rsidRDefault="00000000" w:rsidRPr="00000000" w14:paraId="000001F8">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bottom w:color="000000" w:space="0" w:sz="6" w:val="single"/>
            </w:tcBorders>
          </w:tcPr>
          <w:p w:rsidR="00000000" w:rsidDel="00000000" w:rsidP="00000000" w:rsidRDefault="00000000" w:rsidRPr="00000000" w14:paraId="000001F9">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1FA">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bottom w:color="000000" w:space="0" w:sz="6" w:val="single"/>
            </w:tcBorders>
          </w:tcPr>
          <w:p w:rsidR="00000000" w:rsidDel="00000000" w:rsidP="00000000" w:rsidRDefault="00000000" w:rsidRPr="00000000" w14:paraId="000001F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1F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1FD">
            <w:pPr>
              <w:spacing w:before="120" w:lineRule="auto"/>
              <w:jc w:val="center"/>
              <w:rPr>
                <w:rFonts w:ascii="Arial" w:cs="Arial" w:eastAsia="Arial" w:hAnsi="Arial"/>
                <w:sz w:val="22"/>
                <w:szCs w:val="22"/>
              </w:rPr>
            </w:pPr>
            <w:r w:rsidDel="00000000" w:rsidR="00000000" w:rsidRPr="00000000">
              <w:rPr>
                <w:rtl w:val="0"/>
              </w:rPr>
            </w:r>
          </w:p>
        </w:tc>
      </w:tr>
      <w:tr>
        <w:trPr>
          <w:cantSplit w:val="1"/>
          <w:trHeight w:val="260" w:hRule="atLeast"/>
          <w:tblHeader w:val="0"/>
        </w:trPr>
        <w:tc>
          <w:tcPr>
            <w:tcBorders>
              <w:left w:color="000000" w:space="0" w:sz="12" w:val="single"/>
              <w:right w:color="000000" w:space="0" w:sz="6" w:val="single"/>
            </w:tcBorders>
          </w:tcPr>
          <w:p w:rsidR="00000000" w:rsidDel="00000000" w:rsidP="00000000" w:rsidRDefault="00000000" w:rsidRPr="00000000" w14:paraId="000001FE">
            <w:pPr>
              <w:spacing w:before="12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1FF">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tcBorders>
          </w:tcPr>
          <w:p w:rsidR="00000000" w:rsidDel="00000000" w:rsidP="00000000" w:rsidRDefault="00000000" w:rsidRPr="00000000" w14:paraId="00000200">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01">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02">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03">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04">
            <w:pPr>
              <w:spacing w:before="120" w:lineRule="auto"/>
              <w:jc w:val="center"/>
              <w:rPr>
                <w:rFonts w:ascii="Arial" w:cs="Arial" w:eastAsia="Arial" w:hAnsi="Arial"/>
                <w:sz w:val="22"/>
                <w:szCs w:val="22"/>
              </w:rPr>
            </w:pPr>
            <w:r w:rsidDel="00000000" w:rsidR="00000000" w:rsidRPr="00000000">
              <w:rPr>
                <w:rtl w:val="0"/>
              </w:rPr>
            </w:r>
          </w:p>
        </w:tc>
      </w:tr>
      <w:tr>
        <w:trPr>
          <w:cantSplit w:val="1"/>
          <w:trHeight w:val="260" w:hRule="atLeast"/>
          <w:tblHeader w:val="0"/>
        </w:trPr>
        <w:tc>
          <w:tcPr>
            <w:tcBorders>
              <w:left w:color="000000" w:space="0" w:sz="12" w:val="single"/>
              <w:right w:color="000000" w:space="0" w:sz="6" w:val="single"/>
            </w:tcBorders>
          </w:tcPr>
          <w:p w:rsidR="00000000" w:rsidDel="00000000" w:rsidP="00000000" w:rsidRDefault="00000000" w:rsidRPr="00000000" w14:paraId="00000205">
            <w:pPr>
              <w:spacing w:before="12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06">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tcBorders>
          </w:tcPr>
          <w:p w:rsidR="00000000" w:rsidDel="00000000" w:rsidP="00000000" w:rsidRDefault="00000000" w:rsidRPr="00000000" w14:paraId="00000207">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0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09">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0A">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0B">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12" w:val="single"/>
              <w:left w:color="000000" w:space="0" w:sz="12" w:val="single"/>
              <w:bottom w:color="000000" w:space="0" w:sz="6" w:val="single"/>
              <w:right w:color="000000" w:space="0" w:sz="6" w:val="single"/>
            </w:tcBorders>
          </w:tcPr>
          <w:p w:rsidR="00000000" w:rsidDel="00000000" w:rsidP="00000000" w:rsidRDefault="00000000" w:rsidRPr="00000000" w14:paraId="0000020C">
            <w:pPr>
              <w:spacing w:before="120" w:lineRule="auto"/>
              <w:rPr>
                <w:rFonts w:ascii="Arial" w:cs="Arial" w:eastAsia="Arial" w:hAnsi="Arial"/>
                <w:sz w:val="22"/>
                <w:szCs w:val="22"/>
              </w:rPr>
            </w:pPr>
            <w:r w:rsidDel="00000000" w:rsidR="00000000" w:rsidRPr="00000000">
              <w:rPr>
                <w:rtl w:val="0"/>
              </w:rPr>
            </w:r>
          </w:p>
        </w:tc>
        <w:tc>
          <w:tcPr>
            <w:tcBorders>
              <w:top w:color="000000" w:space="0" w:sz="12" w:val="single"/>
              <w:bottom w:color="000000" w:space="0" w:sz="6" w:val="single"/>
              <w:right w:color="000000" w:space="0" w:sz="6" w:val="single"/>
            </w:tcBorders>
          </w:tcPr>
          <w:p w:rsidR="00000000" w:rsidDel="00000000" w:rsidP="00000000" w:rsidRDefault="00000000" w:rsidRPr="00000000" w14:paraId="0000020D">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bottom w:color="000000" w:space="0" w:sz="6" w:val="single"/>
            </w:tcBorders>
          </w:tcPr>
          <w:p w:rsidR="00000000" w:rsidDel="00000000" w:rsidP="00000000" w:rsidRDefault="00000000" w:rsidRPr="00000000" w14:paraId="0000020E">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20F">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bottom w:color="000000" w:space="0" w:sz="6" w:val="single"/>
            </w:tcBorders>
          </w:tcPr>
          <w:p w:rsidR="00000000" w:rsidDel="00000000" w:rsidP="00000000" w:rsidRDefault="00000000" w:rsidRPr="00000000" w14:paraId="0000021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211">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212">
            <w:pPr>
              <w:spacing w:before="120" w:lineRule="auto"/>
              <w:jc w:val="center"/>
              <w:rPr>
                <w:rFonts w:ascii="Arial" w:cs="Arial" w:eastAsia="Arial" w:hAnsi="Arial"/>
                <w:sz w:val="22"/>
                <w:szCs w:val="22"/>
              </w:rPr>
            </w:pPr>
            <w:r w:rsidDel="00000000" w:rsidR="00000000" w:rsidRPr="00000000">
              <w:rPr>
                <w:rtl w:val="0"/>
              </w:rPr>
            </w:r>
          </w:p>
        </w:tc>
      </w:tr>
      <w:tr>
        <w:trPr>
          <w:cantSplit w:val="1"/>
          <w:trHeight w:val="260" w:hRule="atLeast"/>
          <w:tblHeader w:val="0"/>
        </w:trPr>
        <w:tc>
          <w:tcPr>
            <w:tcBorders>
              <w:left w:color="000000" w:space="0" w:sz="12" w:val="single"/>
              <w:right w:color="000000" w:space="0" w:sz="6" w:val="single"/>
            </w:tcBorders>
          </w:tcPr>
          <w:p w:rsidR="00000000" w:rsidDel="00000000" w:rsidP="00000000" w:rsidRDefault="00000000" w:rsidRPr="00000000" w14:paraId="00000213">
            <w:pPr>
              <w:spacing w:before="12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14">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tcBorders>
          </w:tcPr>
          <w:p w:rsidR="00000000" w:rsidDel="00000000" w:rsidP="00000000" w:rsidRDefault="00000000" w:rsidRPr="00000000" w14:paraId="00000215">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1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17">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18">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19">
            <w:pPr>
              <w:spacing w:before="120" w:lineRule="auto"/>
              <w:jc w:val="center"/>
              <w:rPr>
                <w:rFonts w:ascii="Arial" w:cs="Arial" w:eastAsia="Arial" w:hAnsi="Arial"/>
                <w:sz w:val="22"/>
                <w:szCs w:val="22"/>
              </w:rPr>
            </w:pPr>
            <w:r w:rsidDel="00000000" w:rsidR="00000000" w:rsidRPr="00000000">
              <w:rPr>
                <w:rtl w:val="0"/>
              </w:rPr>
            </w:r>
          </w:p>
        </w:tc>
      </w:tr>
      <w:tr>
        <w:trPr>
          <w:cantSplit w:val="1"/>
          <w:trHeight w:val="260" w:hRule="atLeast"/>
          <w:tblHeader w:val="0"/>
        </w:trPr>
        <w:tc>
          <w:tcPr>
            <w:tcBorders>
              <w:left w:color="000000" w:space="0" w:sz="12" w:val="single"/>
              <w:right w:color="000000" w:space="0" w:sz="6" w:val="single"/>
            </w:tcBorders>
          </w:tcPr>
          <w:p w:rsidR="00000000" w:rsidDel="00000000" w:rsidP="00000000" w:rsidRDefault="00000000" w:rsidRPr="00000000" w14:paraId="0000021A">
            <w:pPr>
              <w:spacing w:before="12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1B">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tcBorders>
          </w:tcPr>
          <w:p w:rsidR="00000000" w:rsidDel="00000000" w:rsidP="00000000" w:rsidRDefault="00000000" w:rsidRPr="00000000" w14:paraId="0000021C">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1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1E">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1F">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20">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12" w:val="single"/>
              <w:left w:color="000000" w:space="0" w:sz="12" w:val="single"/>
              <w:bottom w:color="000000" w:space="0" w:sz="6" w:val="single"/>
              <w:right w:color="000000" w:space="0" w:sz="6" w:val="single"/>
            </w:tcBorders>
          </w:tcPr>
          <w:p w:rsidR="00000000" w:rsidDel="00000000" w:rsidP="00000000" w:rsidRDefault="00000000" w:rsidRPr="00000000" w14:paraId="00000221">
            <w:pPr>
              <w:spacing w:before="120" w:lineRule="auto"/>
              <w:rPr>
                <w:rFonts w:ascii="Arial" w:cs="Arial" w:eastAsia="Arial" w:hAnsi="Arial"/>
                <w:sz w:val="22"/>
                <w:szCs w:val="22"/>
              </w:rPr>
            </w:pPr>
            <w:r w:rsidDel="00000000" w:rsidR="00000000" w:rsidRPr="00000000">
              <w:rPr>
                <w:rFonts w:ascii="Arial" w:cs="Arial" w:eastAsia="Arial" w:hAnsi="Arial"/>
                <w:b w:val="1"/>
                <w:sz w:val="22"/>
                <w:szCs w:val="22"/>
                <w:rtl w:val="0"/>
              </w:rPr>
              <w:t xml:space="preserve">Contrôle qualité …………………………………..</w:t>
            </w:r>
            <w:r w:rsidDel="00000000" w:rsidR="00000000" w:rsidRPr="00000000">
              <w:rPr>
                <w:rtl w:val="0"/>
              </w:rPr>
            </w:r>
          </w:p>
        </w:tc>
        <w:tc>
          <w:tcPr>
            <w:tcBorders>
              <w:top w:color="000000" w:space="0" w:sz="12" w:val="single"/>
              <w:bottom w:color="000000" w:space="0" w:sz="6" w:val="single"/>
              <w:right w:color="000000" w:space="0" w:sz="6" w:val="single"/>
            </w:tcBorders>
          </w:tcPr>
          <w:p w:rsidR="00000000" w:rsidDel="00000000" w:rsidP="00000000" w:rsidRDefault="00000000" w:rsidRPr="00000000" w14:paraId="00000222">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bottom w:color="000000" w:space="0" w:sz="6" w:val="single"/>
            </w:tcBorders>
          </w:tcPr>
          <w:p w:rsidR="00000000" w:rsidDel="00000000" w:rsidP="00000000" w:rsidRDefault="00000000" w:rsidRPr="00000000" w14:paraId="00000223">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22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bottom w:color="000000" w:space="0" w:sz="6" w:val="single"/>
            </w:tcBorders>
          </w:tcPr>
          <w:p w:rsidR="00000000" w:rsidDel="00000000" w:rsidP="00000000" w:rsidRDefault="00000000" w:rsidRPr="00000000" w14:paraId="00000225">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26">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227">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228">
            <w:pPr>
              <w:spacing w:before="120" w:lineRule="auto"/>
              <w:jc w:val="center"/>
              <w:rPr>
                <w:rFonts w:ascii="Arial" w:cs="Arial" w:eastAsia="Arial" w:hAnsi="Arial"/>
                <w:sz w:val="22"/>
                <w:szCs w:val="22"/>
              </w:rPr>
            </w:pPr>
            <w:r w:rsidDel="00000000" w:rsidR="00000000" w:rsidRPr="00000000">
              <w:rPr>
                <w:rtl w:val="0"/>
              </w:rPr>
            </w:r>
          </w:p>
        </w:tc>
      </w:tr>
      <w:tr>
        <w:trPr>
          <w:cantSplit w:val="1"/>
          <w:trHeight w:val="260" w:hRule="atLeast"/>
          <w:tblHeader w:val="0"/>
        </w:trPr>
        <w:tc>
          <w:tcPr>
            <w:tcBorders>
              <w:left w:color="000000" w:space="0" w:sz="12" w:val="single"/>
              <w:right w:color="000000" w:space="0" w:sz="6" w:val="single"/>
            </w:tcBorders>
          </w:tcPr>
          <w:p w:rsidR="00000000" w:rsidDel="00000000" w:rsidP="00000000" w:rsidRDefault="00000000" w:rsidRPr="00000000" w14:paraId="00000229">
            <w:pPr>
              <w:spacing w:before="12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2A">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tcBorders>
          </w:tcPr>
          <w:p w:rsidR="00000000" w:rsidDel="00000000" w:rsidP="00000000" w:rsidRDefault="00000000" w:rsidRPr="00000000" w14:paraId="0000022B">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2C">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2D">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2E">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2F">
            <w:pPr>
              <w:spacing w:before="120" w:lineRule="auto"/>
              <w:jc w:val="center"/>
              <w:rPr>
                <w:rFonts w:ascii="Arial" w:cs="Arial" w:eastAsia="Arial" w:hAnsi="Arial"/>
                <w:sz w:val="22"/>
                <w:szCs w:val="22"/>
              </w:rPr>
            </w:pPr>
            <w:r w:rsidDel="00000000" w:rsidR="00000000" w:rsidRPr="00000000">
              <w:rPr>
                <w:rtl w:val="0"/>
              </w:rPr>
            </w:r>
          </w:p>
        </w:tc>
      </w:tr>
      <w:tr>
        <w:trPr>
          <w:cantSplit w:val="1"/>
          <w:trHeight w:val="260" w:hRule="atLeast"/>
          <w:tblHeader w:val="0"/>
        </w:trPr>
        <w:tc>
          <w:tcPr>
            <w:tcBorders>
              <w:left w:color="000000" w:space="0" w:sz="12" w:val="single"/>
              <w:right w:color="000000" w:space="0" w:sz="6" w:val="single"/>
            </w:tcBorders>
          </w:tcPr>
          <w:p w:rsidR="00000000" w:rsidDel="00000000" w:rsidP="00000000" w:rsidRDefault="00000000" w:rsidRPr="00000000" w14:paraId="00000230">
            <w:pPr>
              <w:spacing w:before="12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31">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tcBorders>
          </w:tcPr>
          <w:p w:rsidR="00000000" w:rsidDel="00000000" w:rsidP="00000000" w:rsidRDefault="00000000" w:rsidRPr="00000000" w14:paraId="00000232">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3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34">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35">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36">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12" w:val="single"/>
              <w:left w:color="000000" w:space="0" w:sz="12" w:val="single"/>
              <w:bottom w:color="000000" w:space="0" w:sz="6" w:val="single"/>
              <w:right w:color="000000" w:space="0" w:sz="6" w:val="single"/>
            </w:tcBorders>
          </w:tcPr>
          <w:p w:rsidR="00000000" w:rsidDel="00000000" w:rsidP="00000000" w:rsidRDefault="00000000" w:rsidRPr="00000000" w14:paraId="00000237">
            <w:pPr>
              <w:spacing w:before="120" w:lineRule="auto"/>
              <w:rPr>
                <w:rFonts w:ascii="Arial" w:cs="Arial" w:eastAsia="Arial" w:hAnsi="Arial"/>
                <w:sz w:val="22"/>
                <w:szCs w:val="22"/>
              </w:rPr>
            </w:pPr>
            <w:r w:rsidDel="00000000" w:rsidR="00000000" w:rsidRPr="00000000">
              <w:rPr>
                <w:rFonts w:ascii="Arial" w:cs="Arial" w:eastAsia="Arial" w:hAnsi="Arial"/>
                <w:b w:val="1"/>
                <w:sz w:val="22"/>
                <w:szCs w:val="22"/>
                <w:rtl w:val="0"/>
              </w:rPr>
              <w:t xml:space="preserve">Autres responsables de …………………………………..</w:t>
            </w:r>
            <w:r w:rsidDel="00000000" w:rsidR="00000000" w:rsidRPr="00000000">
              <w:rPr>
                <w:rtl w:val="0"/>
              </w:rPr>
            </w:r>
          </w:p>
        </w:tc>
        <w:tc>
          <w:tcPr>
            <w:tcBorders>
              <w:top w:color="000000" w:space="0" w:sz="12" w:val="single"/>
              <w:bottom w:color="000000" w:space="0" w:sz="6" w:val="single"/>
              <w:right w:color="000000" w:space="0" w:sz="6" w:val="single"/>
            </w:tcBorders>
          </w:tcPr>
          <w:p w:rsidR="00000000" w:rsidDel="00000000" w:rsidP="00000000" w:rsidRDefault="00000000" w:rsidRPr="00000000" w14:paraId="00000238">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bottom w:color="000000" w:space="0" w:sz="6" w:val="single"/>
            </w:tcBorders>
          </w:tcPr>
          <w:p w:rsidR="00000000" w:rsidDel="00000000" w:rsidP="00000000" w:rsidRDefault="00000000" w:rsidRPr="00000000" w14:paraId="00000239">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23A">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bottom w:color="000000" w:space="0" w:sz="6" w:val="single"/>
            </w:tcBorders>
          </w:tcPr>
          <w:p w:rsidR="00000000" w:rsidDel="00000000" w:rsidP="00000000" w:rsidRDefault="00000000" w:rsidRPr="00000000" w14:paraId="0000023B">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3C">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23D">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23E">
            <w:pPr>
              <w:spacing w:before="120" w:lineRule="auto"/>
              <w:jc w:val="center"/>
              <w:rPr>
                <w:rFonts w:ascii="Arial" w:cs="Arial" w:eastAsia="Arial" w:hAnsi="Arial"/>
                <w:sz w:val="22"/>
                <w:szCs w:val="22"/>
              </w:rPr>
            </w:pPr>
            <w:r w:rsidDel="00000000" w:rsidR="00000000" w:rsidRPr="00000000">
              <w:rPr>
                <w:rtl w:val="0"/>
              </w:rPr>
            </w:r>
          </w:p>
        </w:tc>
      </w:tr>
      <w:tr>
        <w:trPr>
          <w:cantSplit w:val="1"/>
          <w:trHeight w:val="260" w:hRule="atLeast"/>
          <w:tblHeader w:val="0"/>
        </w:trPr>
        <w:tc>
          <w:tcPr>
            <w:tcBorders>
              <w:left w:color="000000" w:space="0" w:sz="12" w:val="single"/>
              <w:right w:color="000000" w:space="0" w:sz="6" w:val="single"/>
            </w:tcBorders>
          </w:tcPr>
          <w:p w:rsidR="00000000" w:rsidDel="00000000" w:rsidP="00000000" w:rsidRDefault="00000000" w:rsidRPr="00000000" w14:paraId="0000023F">
            <w:pPr>
              <w:spacing w:before="12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40">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tcBorders>
          </w:tcPr>
          <w:p w:rsidR="00000000" w:rsidDel="00000000" w:rsidP="00000000" w:rsidRDefault="00000000" w:rsidRPr="00000000" w14:paraId="00000241">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42">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43">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44">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45">
            <w:pPr>
              <w:spacing w:before="120" w:lineRule="auto"/>
              <w:jc w:val="center"/>
              <w:rPr>
                <w:rFonts w:ascii="Arial" w:cs="Arial" w:eastAsia="Arial" w:hAnsi="Arial"/>
                <w:sz w:val="22"/>
                <w:szCs w:val="22"/>
              </w:rPr>
            </w:pPr>
            <w:r w:rsidDel="00000000" w:rsidR="00000000" w:rsidRPr="00000000">
              <w:rPr>
                <w:rtl w:val="0"/>
              </w:rPr>
            </w:r>
          </w:p>
        </w:tc>
      </w:tr>
      <w:tr>
        <w:trPr>
          <w:cantSplit w:val="1"/>
          <w:trHeight w:val="260" w:hRule="atLeast"/>
          <w:tblHeader w:val="0"/>
        </w:trPr>
        <w:tc>
          <w:tcPr>
            <w:tcBorders>
              <w:left w:color="000000" w:space="0" w:sz="12" w:val="single"/>
              <w:bottom w:color="000000" w:space="0" w:sz="6" w:val="single"/>
              <w:right w:color="000000" w:space="0" w:sz="6" w:val="single"/>
            </w:tcBorders>
          </w:tcPr>
          <w:p w:rsidR="00000000" w:rsidDel="00000000" w:rsidP="00000000" w:rsidRDefault="00000000" w:rsidRPr="00000000" w14:paraId="00000246">
            <w:pPr>
              <w:spacing w:before="120" w:lineRule="auto"/>
              <w:rPr>
                <w:rFonts w:ascii="Arial" w:cs="Arial" w:eastAsia="Arial" w:hAnsi="Arial"/>
                <w:sz w:val="22"/>
                <w:szCs w:val="22"/>
              </w:rPr>
            </w:pPr>
            <w:r w:rsidDel="00000000" w:rsidR="00000000" w:rsidRPr="00000000">
              <w:rPr>
                <w:rtl w:val="0"/>
              </w:rPr>
            </w:r>
          </w:p>
        </w:tc>
        <w:tc>
          <w:tcPr>
            <w:tcBorders>
              <w:bottom w:color="000000" w:space="0" w:sz="6" w:val="single"/>
            </w:tcBorders>
          </w:tcPr>
          <w:p w:rsidR="00000000" w:rsidDel="00000000" w:rsidP="00000000" w:rsidRDefault="00000000" w:rsidRPr="00000000" w14:paraId="00000247">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tcBorders>
          </w:tcPr>
          <w:p w:rsidR="00000000" w:rsidDel="00000000" w:rsidP="00000000" w:rsidRDefault="00000000" w:rsidRPr="00000000" w14:paraId="00000248">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6" w:val="single"/>
            </w:tcBorders>
          </w:tcPr>
          <w:p w:rsidR="00000000" w:rsidDel="00000000" w:rsidP="00000000" w:rsidRDefault="00000000" w:rsidRPr="00000000" w14:paraId="00000249">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tcBorders>
          </w:tcPr>
          <w:p w:rsidR="00000000" w:rsidDel="00000000" w:rsidP="00000000" w:rsidRDefault="00000000" w:rsidRPr="00000000" w14:paraId="0000024A">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12" w:val="single"/>
            </w:tcBorders>
          </w:tcPr>
          <w:p w:rsidR="00000000" w:rsidDel="00000000" w:rsidP="00000000" w:rsidRDefault="00000000" w:rsidRPr="00000000" w14:paraId="0000024B">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12" w:val="single"/>
            </w:tcBorders>
          </w:tcPr>
          <w:p w:rsidR="00000000" w:rsidDel="00000000" w:rsidP="00000000" w:rsidRDefault="00000000" w:rsidRPr="00000000" w14:paraId="0000024C">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6" w:val="single"/>
              <w:left w:color="000000" w:space="0" w:sz="12" w:val="single"/>
              <w:bottom w:color="000000" w:space="0" w:sz="12" w:val="single"/>
              <w:right w:color="000000" w:space="0" w:sz="6" w:val="single"/>
            </w:tcBorders>
          </w:tcPr>
          <w:p w:rsidR="00000000" w:rsidDel="00000000" w:rsidP="00000000" w:rsidRDefault="00000000" w:rsidRPr="00000000" w14:paraId="0000024D">
            <w:pPr>
              <w:spacing w:before="120" w:lineRule="auto"/>
              <w:rPr>
                <w:rFonts w:ascii="Arial" w:cs="Arial" w:eastAsia="Arial" w:hAnsi="Arial"/>
                <w:sz w:val="22"/>
                <w:szCs w:val="22"/>
              </w:rPr>
            </w:pPr>
            <w:r w:rsidDel="00000000" w:rsidR="00000000" w:rsidRPr="00000000">
              <w:rPr>
                <w:rFonts w:ascii="Arial" w:cs="Arial" w:eastAsia="Arial" w:hAnsi="Arial"/>
                <w:b w:val="1"/>
                <w:sz w:val="22"/>
                <w:szCs w:val="22"/>
                <w:rtl w:val="0"/>
              </w:rPr>
              <w:t xml:space="preserve">Autres responsables de …………………………………..................</w:t>
            </w:r>
            <w:r w:rsidDel="00000000" w:rsidR="00000000" w:rsidRPr="00000000">
              <w:rPr>
                <w:rtl w:val="0"/>
              </w:rPr>
            </w:r>
          </w:p>
        </w:tc>
        <w:tc>
          <w:tcPr>
            <w:tcBorders>
              <w:top w:color="000000" w:space="0" w:sz="6" w:val="single"/>
              <w:bottom w:color="000000" w:space="0" w:sz="12" w:val="single"/>
              <w:right w:color="000000" w:space="0" w:sz="6" w:val="single"/>
            </w:tcBorders>
          </w:tcPr>
          <w:p w:rsidR="00000000" w:rsidDel="00000000" w:rsidP="00000000" w:rsidRDefault="00000000" w:rsidRPr="00000000" w14:paraId="0000024E">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12" w:val="single"/>
            </w:tcBorders>
          </w:tcPr>
          <w:p w:rsidR="00000000" w:rsidDel="00000000" w:rsidP="00000000" w:rsidRDefault="00000000" w:rsidRPr="00000000" w14:paraId="0000024F">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tcPr>
          <w:p w:rsidR="00000000" w:rsidDel="00000000" w:rsidP="00000000" w:rsidRDefault="00000000" w:rsidRPr="00000000" w14:paraId="0000025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12" w:val="single"/>
            </w:tcBorders>
          </w:tcPr>
          <w:p w:rsidR="00000000" w:rsidDel="00000000" w:rsidP="00000000" w:rsidRDefault="00000000" w:rsidRPr="00000000" w14:paraId="00000251">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52">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left w:color="000000" w:space="0" w:sz="6" w:val="single"/>
              <w:bottom w:color="000000" w:space="0" w:sz="12" w:val="single"/>
              <w:right w:color="000000" w:space="0" w:sz="12" w:val="single"/>
            </w:tcBorders>
          </w:tcPr>
          <w:p w:rsidR="00000000" w:rsidDel="00000000" w:rsidP="00000000" w:rsidRDefault="00000000" w:rsidRPr="00000000" w14:paraId="00000253">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12" w:val="single"/>
              <w:right w:color="000000" w:space="0" w:sz="12" w:val="single"/>
            </w:tcBorders>
          </w:tcPr>
          <w:p w:rsidR="00000000" w:rsidDel="00000000" w:rsidP="00000000" w:rsidRDefault="00000000" w:rsidRPr="00000000" w14:paraId="00000254">
            <w:pPr>
              <w:spacing w:before="120" w:lineRule="auto"/>
              <w:jc w:val="center"/>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255">
      <w:pPr>
        <w:spacing w:before="240"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w:t>
      </w:r>
    </w:p>
    <w:p w:rsidR="00000000" w:rsidDel="00000000" w:rsidP="00000000" w:rsidRDefault="00000000" w:rsidRPr="00000000" w14:paraId="00000256">
      <w:pPr>
        <w:spacing w:before="12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au nom du soumissionnaire</w:t>
      </w:r>
      <w:r w:rsidDel="00000000" w:rsidR="00000000" w:rsidRPr="00000000">
        <w:rPr>
          <w:rFonts w:ascii="Arial" w:cs="Arial" w:eastAsia="Arial" w:hAnsi="Arial"/>
          <w:sz w:val="22"/>
          <w:szCs w:val="22"/>
          <w:rtl w:val="0"/>
        </w:rPr>
        <w:t xml:space="preserve">]</w:t>
        <w:br w:type="textWrapping"/>
        <w:t xml:space="preserve">Date …………………………………..</w:t>
      </w:r>
    </w:p>
    <w:p w:rsidR="00000000" w:rsidDel="00000000" w:rsidP="00000000" w:rsidRDefault="00000000" w:rsidRPr="00000000" w14:paraId="00000257">
      <w:pPr>
        <w:pageBreakBefore w:val="1"/>
        <w:spacing w:before="360"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VOLUME 1</w:t>
      </w:r>
    </w:p>
    <w:p w:rsidR="00000000" w:rsidDel="00000000" w:rsidP="00000000" w:rsidRDefault="00000000" w:rsidRPr="00000000" w14:paraId="00000258">
      <w:pPr>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SECTION 4</w:t>
      </w:r>
    </w:p>
    <w:p w:rsidR="00000000" w:rsidDel="00000000" w:rsidP="00000000" w:rsidRDefault="00000000" w:rsidRPr="00000000" w14:paraId="00000259">
      <w:pPr>
        <w:pStyle w:val="Heading1"/>
        <w:rPr>
          <w:color w:val="000000"/>
        </w:rPr>
      </w:pPr>
      <w:bookmarkStart w:colFirst="0" w:colLast="0" w:name="_heading=h.tyjcwt" w:id="27"/>
      <w:bookmarkEnd w:id="27"/>
      <w:r w:rsidDel="00000000" w:rsidR="00000000" w:rsidRPr="00000000">
        <w:rPr>
          <w:color w:val="000000"/>
          <w:rtl w:val="0"/>
        </w:rPr>
        <w:t xml:space="preserve">FORMULAIRE 4.6.1.3</w:t>
      </w:r>
    </w:p>
    <w:p w:rsidR="00000000" w:rsidDel="00000000" w:rsidP="00000000" w:rsidRDefault="00000000" w:rsidRPr="00000000" w14:paraId="0000025A">
      <w:pPr>
        <w:pStyle w:val="Heading1"/>
        <w:rPr>
          <w:color w:val="000000"/>
        </w:rPr>
      </w:pPr>
      <w:bookmarkStart w:colFirst="0" w:colLast="0" w:name="_heading=h.3dy6vkm" w:id="28"/>
      <w:bookmarkEnd w:id="28"/>
      <w:r w:rsidDel="00000000" w:rsidR="00000000" w:rsidRPr="00000000">
        <w:rPr>
          <w:color w:val="000000"/>
          <w:rtl w:val="0"/>
        </w:rPr>
        <w:t xml:space="preserve">EXPÉRIENCE PROFESSIONNELLE DU PERSONNEL PRINCIPAL</w:t>
      </w:r>
    </w:p>
    <w:p w:rsidR="00000000" w:rsidDel="00000000" w:rsidP="00000000" w:rsidRDefault="00000000" w:rsidRPr="00000000" w14:paraId="0000025B">
      <w:pPr>
        <w:rPr>
          <w:rFonts w:ascii="Arial" w:cs="Arial" w:eastAsia="Arial" w:hAnsi="Arial"/>
        </w:rPr>
      </w:pPr>
      <w:r w:rsidDel="00000000" w:rsidR="00000000" w:rsidRPr="00000000">
        <w:rPr>
          <w:rtl w:val="0"/>
        </w:rPr>
      </w:r>
    </w:p>
    <w:p w:rsidR="00000000" w:rsidDel="00000000" w:rsidP="00000000" w:rsidRDefault="00000000" w:rsidRPr="00000000" w14:paraId="0000025C">
      <w:pPr>
        <w:pStyle w:val="Heading1"/>
        <w:rPr>
          <w:color w:val="000000"/>
        </w:rPr>
      </w:pPr>
      <w:bookmarkStart w:colFirst="0" w:colLast="0" w:name="_heading=h.1t3h5sf" w:id="29"/>
      <w:bookmarkEnd w:id="29"/>
      <w:r w:rsidDel="00000000" w:rsidR="00000000" w:rsidRPr="00000000">
        <w:rPr>
          <w:color w:val="000000"/>
          <w:rtl w:val="0"/>
        </w:rPr>
        <w:t xml:space="preserve">CURRICULUM VITAE</w:t>
      </w:r>
    </w:p>
    <w:p w:rsidR="00000000" w:rsidDel="00000000" w:rsidP="00000000" w:rsidRDefault="00000000" w:rsidRPr="00000000" w14:paraId="0000025D">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(Maximum 3 pages + 3 pages d’annexes)</w:t>
      </w:r>
    </w:p>
    <w:p w:rsidR="00000000" w:rsidDel="00000000" w:rsidP="00000000" w:rsidRDefault="00000000" w:rsidRPr="00000000" w14:paraId="0000025E">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Fonction proposée dans le contrat:</w:t>
      </w:r>
    </w:p>
    <w:p w:rsidR="00000000" w:rsidDel="00000000" w:rsidP="00000000" w:rsidRDefault="00000000" w:rsidRPr="00000000" w14:paraId="0000025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6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Nom:</w:t>
      </w:r>
    </w:p>
    <w:p w:rsidR="00000000" w:rsidDel="00000000" w:rsidP="00000000" w:rsidRDefault="00000000" w:rsidRPr="00000000" w14:paraId="00000261">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Prénom:</w:t>
      </w:r>
    </w:p>
    <w:p w:rsidR="00000000" w:rsidDel="00000000" w:rsidP="00000000" w:rsidRDefault="00000000" w:rsidRPr="00000000" w14:paraId="00000262">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3.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Date et lieu de naissance:</w:t>
      </w:r>
    </w:p>
    <w:p w:rsidR="00000000" w:rsidDel="00000000" w:rsidP="00000000" w:rsidRDefault="00000000" w:rsidRPr="00000000" w14:paraId="00000263">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Nationalité:</w:t>
      </w:r>
    </w:p>
    <w:p w:rsidR="00000000" w:rsidDel="00000000" w:rsidP="00000000" w:rsidRDefault="00000000" w:rsidRPr="00000000" w14:paraId="00000264">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5.</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État civil:</w:t>
      </w:r>
    </w:p>
    <w:p w:rsidR="00000000" w:rsidDel="00000000" w:rsidP="00000000" w:rsidRDefault="00000000" w:rsidRPr="00000000" w14:paraId="00000265">
      <w:pPr>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Adresse (téléphone/fax/adresse électronique):</w:t>
      </w:r>
    </w:p>
    <w:p w:rsidR="00000000" w:rsidDel="00000000" w:rsidP="00000000" w:rsidRDefault="00000000" w:rsidRPr="00000000" w14:paraId="00000266">
      <w:pPr>
        <w:rPr>
          <w:rFonts w:ascii="Arial" w:cs="Arial" w:eastAsia="Arial" w:hAnsi="Arial"/>
          <w:sz w:val="22"/>
          <w:szCs w:val="22"/>
        </w:rPr>
      </w:pPr>
      <w:r w:rsidDel="00000000" w:rsidR="00000000" w:rsidRPr="00000000">
        <w:rPr>
          <w:rFonts w:ascii="Arial" w:cs="Arial" w:eastAsia="Arial" w:hAnsi="Arial"/>
          <w:sz w:val="22"/>
          <w:szCs w:val="22"/>
          <w:rtl w:val="0"/>
        </w:rPr>
        <w:t xml:space="preserve">6.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Niveau d’études:</w:t>
      </w:r>
    </w:p>
    <w:tbl>
      <w:tblPr>
        <w:tblStyle w:val="Table11"/>
        <w:tblW w:w="9166.0" w:type="dxa"/>
        <w:jc w:val="left"/>
        <w:tblInd w:w="-6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583"/>
        <w:gridCol w:w="4583"/>
        <w:tblGridChange w:id="0">
          <w:tblGrid>
            <w:gridCol w:w="4583"/>
            <w:gridCol w:w="4583"/>
          </w:tblGrid>
        </w:tblGridChange>
      </w:tblGrid>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7">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Établissements: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8">
            <w:pPr>
              <w:rPr>
                <w:rFonts w:ascii="Arial" w:cs="Arial" w:eastAsia="Arial" w:hAnsi="Arial"/>
                <w:i w:val="1"/>
                <w:sz w:val="22"/>
                <w:szCs w:val="22"/>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9">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Date:</w:t>
            </w:r>
          </w:p>
          <w:p w:rsidR="00000000" w:rsidDel="00000000" w:rsidP="00000000" w:rsidRDefault="00000000" w:rsidRPr="00000000" w14:paraId="0000026A">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 (mois/année)</w:t>
            </w:r>
          </w:p>
          <w:p w:rsidR="00000000" w:rsidDel="00000000" w:rsidP="00000000" w:rsidRDefault="00000000" w:rsidRPr="00000000" w14:paraId="0000026B">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à (mois/année)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C">
            <w:pPr>
              <w:rPr>
                <w:rFonts w:ascii="Arial" w:cs="Arial" w:eastAsia="Arial" w:hAnsi="Arial"/>
                <w:i w:val="1"/>
                <w:sz w:val="22"/>
                <w:szCs w:val="22"/>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D">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Diplôme ou qualification: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E">
            <w:pPr>
              <w:rPr>
                <w:rFonts w:ascii="Arial" w:cs="Arial" w:eastAsia="Arial" w:hAnsi="Arial"/>
                <w:i w:val="1"/>
                <w:sz w:val="22"/>
                <w:szCs w:val="22"/>
              </w:rPr>
            </w:pPr>
            <w:r w:rsidDel="00000000" w:rsidR="00000000" w:rsidRPr="00000000">
              <w:rPr>
                <w:rtl w:val="0"/>
              </w:rPr>
            </w:r>
          </w:p>
        </w:tc>
      </w:tr>
    </w:tbl>
    <w:p w:rsidR="00000000" w:rsidDel="00000000" w:rsidP="00000000" w:rsidRDefault="00000000" w:rsidRPr="00000000" w14:paraId="0000026F">
      <w:pPr>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27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7.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Compétences linguistiques</w:t>
      </w:r>
    </w:p>
    <w:p w:rsidR="00000000" w:rsidDel="00000000" w:rsidP="00000000" w:rsidRDefault="00000000" w:rsidRPr="00000000" w14:paraId="00000271">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Indiquez vos connaissances sur une échelle de A1 à C2 [de A1 (débutant) à C2 (expérimenté)]</w:t>
      </w:r>
      <w:r w:rsidDel="00000000" w:rsidR="00000000" w:rsidRPr="00000000">
        <w:rPr>
          <w:rFonts w:ascii="Arial" w:cs="Arial" w:eastAsia="Arial" w:hAnsi="Arial"/>
          <w:b w:val="1"/>
          <w:sz w:val="22"/>
          <w:szCs w:val="22"/>
          <w:vertAlign w:val="superscript"/>
        </w:rPr>
        <w:footnoteReference w:customMarkFollows="0" w:id="1"/>
      </w:r>
      <w:r w:rsidDel="00000000" w:rsidR="00000000" w:rsidRPr="00000000">
        <w:rPr>
          <w:rFonts w:ascii="Arial" w:cs="Arial" w:eastAsia="Arial" w:hAnsi="Arial"/>
          <w:sz w:val="22"/>
          <w:szCs w:val="22"/>
          <w:rtl w:val="0"/>
        </w:rPr>
        <w:t xml:space="preserve">:</w:t>
      </w:r>
    </w:p>
    <w:tbl>
      <w:tblPr>
        <w:tblStyle w:val="Table12"/>
        <w:tblW w:w="9143.0" w:type="dxa"/>
        <w:jc w:val="left"/>
        <w:tblInd w:w="-6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89"/>
        <w:gridCol w:w="2126"/>
        <w:gridCol w:w="1559"/>
        <w:gridCol w:w="1666"/>
        <w:gridCol w:w="2303"/>
        <w:tblGridChange w:id="0">
          <w:tblGrid>
            <w:gridCol w:w="1489"/>
            <w:gridCol w:w="2126"/>
            <w:gridCol w:w="1559"/>
            <w:gridCol w:w="1666"/>
            <w:gridCol w:w="2303"/>
          </w:tblGrid>
        </w:tblGridChange>
      </w:tblGrid>
      <w:tr>
        <w:trPr>
          <w:cantSplit w:val="1"/>
          <w:trHeight w:val="24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2">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Langue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3">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Niveau</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4">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Passif</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5">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Parlé</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6">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Écrit</w:t>
            </w:r>
          </w:p>
        </w:tc>
      </w:tr>
      <w:tr>
        <w:trPr>
          <w:cantSplit w:val="1"/>
          <w:trHeight w:val="24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7">
            <w:pPr>
              <w:jc w:val="both"/>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8">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Langue maternelle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9">
            <w:pPr>
              <w:jc w:val="center"/>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A">
            <w:pPr>
              <w:jc w:val="center"/>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B">
            <w:pPr>
              <w:jc w:val="center"/>
              <w:rPr>
                <w:rFonts w:ascii="Arial" w:cs="Arial" w:eastAsia="Arial" w:hAnsi="Arial"/>
                <w:i w:val="1"/>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C">
            <w:pPr>
              <w:jc w:val="both"/>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D">
            <w:pPr>
              <w:jc w:val="both"/>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E">
            <w:pPr>
              <w:jc w:val="center"/>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F">
            <w:pPr>
              <w:jc w:val="center"/>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0">
            <w:pPr>
              <w:jc w:val="center"/>
              <w:rPr>
                <w:rFonts w:ascii="Arial" w:cs="Arial" w:eastAsia="Arial" w:hAnsi="Arial"/>
                <w:i w:val="1"/>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1">
            <w:pPr>
              <w:jc w:val="both"/>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2">
            <w:pPr>
              <w:jc w:val="both"/>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3">
            <w:pPr>
              <w:jc w:val="center"/>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4">
            <w:pPr>
              <w:jc w:val="center"/>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5">
            <w:pPr>
              <w:jc w:val="center"/>
              <w:rPr>
                <w:rFonts w:ascii="Arial" w:cs="Arial" w:eastAsia="Arial" w:hAnsi="Arial"/>
                <w:i w:val="1"/>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6">
            <w:pPr>
              <w:jc w:val="both"/>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7">
            <w:pPr>
              <w:jc w:val="both"/>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8">
            <w:pPr>
              <w:jc w:val="center"/>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9">
            <w:pPr>
              <w:jc w:val="center"/>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A">
            <w:pPr>
              <w:jc w:val="center"/>
              <w:rPr>
                <w:rFonts w:ascii="Arial" w:cs="Arial" w:eastAsia="Arial" w:hAnsi="Arial"/>
                <w:i w:val="1"/>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B">
            <w:pPr>
              <w:jc w:val="both"/>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C">
            <w:pPr>
              <w:jc w:val="both"/>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D">
            <w:pPr>
              <w:jc w:val="center"/>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E">
            <w:pPr>
              <w:jc w:val="center"/>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F">
            <w:pPr>
              <w:jc w:val="center"/>
              <w:rPr>
                <w:rFonts w:ascii="Arial" w:cs="Arial" w:eastAsia="Arial" w:hAnsi="Arial"/>
                <w:i w:val="1"/>
                <w:sz w:val="22"/>
                <w:szCs w:val="22"/>
              </w:rPr>
            </w:pPr>
            <w:r w:rsidDel="00000000" w:rsidR="00000000" w:rsidRPr="00000000">
              <w:rPr>
                <w:rtl w:val="0"/>
              </w:rPr>
            </w:r>
          </w:p>
        </w:tc>
      </w:tr>
    </w:tbl>
    <w:p w:rsidR="00000000" w:rsidDel="00000000" w:rsidP="00000000" w:rsidRDefault="00000000" w:rsidRPr="00000000" w14:paraId="00000290">
      <w:pPr>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291">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8.</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Appartenance à une organisation professionnelle:</w:t>
      </w:r>
    </w:p>
    <w:p w:rsidR="00000000" w:rsidDel="00000000" w:rsidP="00000000" w:rsidRDefault="00000000" w:rsidRPr="00000000" w14:paraId="00000292">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9.</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Autres compétences (par ex. maîtrise de l’informatique, etc.):</w:t>
      </w:r>
      <w:r w:rsidDel="00000000" w:rsidR="00000000" w:rsidRPr="00000000">
        <w:rPr>
          <w:rFonts w:ascii="Arial" w:cs="Arial" w:eastAsia="Arial" w:hAnsi="Arial"/>
          <w:rtl w:val="0"/>
        </w:rPr>
        <w:tab/>
      </w:r>
      <w:r w:rsidDel="00000000" w:rsidR="00000000" w:rsidRPr="00000000">
        <w:rPr>
          <w:rtl w:val="0"/>
        </w:rPr>
      </w:r>
    </w:p>
    <w:p w:rsidR="00000000" w:rsidDel="00000000" w:rsidP="00000000" w:rsidRDefault="00000000" w:rsidRPr="00000000" w14:paraId="00000293">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10.</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Fonction actuelle:</w:t>
      </w:r>
    </w:p>
    <w:p w:rsidR="00000000" w:rsidDel="00000000" w:rsidP="00000000" w:rsidRDefault="00000000" w:rsidRPr="00000000" w14:paraId="00000294">
      <w:pPr>
        <w:rPr>
          <w:rFonts w:ascii="Arial" w:cs="Arial" w:eastAsia="Arial" w:hAnsi="Arial"/>
          <w:sz w:val="22"/>
          <w:szCs w:val="22"/>
        </w:rPr>
      </w:pPr>
      <w:r w:rsidDel="00000000" w:rsidR="00000000" w:rsidRPr="00000000">
        <w:rPr>
          <w:rFonts w:ascii="Arial" w:cs="Arial" w:eastAsia="Arial" w:hAnsi="Arial"/>
          <w:sz w:val="22"/>
          <w:szCs w:val="22"/>
          <w:rtl w:val="0"/>
        </w:rPr>
        <w:t xml:space="preserve">11.</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Années d’expérience professionnelle:</w:t>
      </w:r>
    </w:p>
    <w:p w:rsidR="00000000" w:rsidDel="00000000" w:rsidP="00000000" w:rsidRDefault="00000000" w:rsidRPr="00000000" w14:paraId="00000295">
      <w:pPr>
        <w:rPr>
          <w:rFonts w:ascii="Arial" w:cs="Arial" w:eastAsia="Arial" w:hAnsi="Arial"/>
          <w:sz w:val="22"/>
          <w:szCs w:val="22"/>
        </w:rPr>
      </w:pPr>
      <w:r w:rsidDel="00000000" w:rsidR="00000000" w:rsidRPr="00000000">
        <w:rPr>
          <w:rFonts w:ascii="Arial" w:cs="Arial" w:eastAsia="Arial" w:hAnsi="Arial"/>
          <w:sz w:val="22"/>
          <w:szCs w:val="22"/>
          <w:rtl w:val="0"/>
        </w:rPr>
        <w:t xml:space="preserve">12.</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Qualifications principales:</w:t>
      </w:r>
    </w:p>
    <w:p w:rsidR="00000000" w:rsidDel="00000000" w:rsidP="00000000" w:rsidRDefault="00000000" w:rsidRPr="00000000" w14:paraId="0000029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13.</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Expérience spécifique dans les pays en développement:</w:t>
      </w:r>
    </w:p>
    <w:tbl>
      <w:tblPr>
        <w:tblStyle w:val="Table13"/>
        <w:tblW w:w="9165.0" w:type="dxa"/>
        <w:jc w:val="left"/>
        <w:tblInd w:w="-6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055"/>
        <w:gridCol w:w="3055"/>
        <w:gridCol w:w="3055"/>
        <w:tblGridChange w:id="0">
          <w:tblGrid>
            <w:gridCol w:w="3055"/>
            <w:gridCol w:w="3055"/>
            <w:gridCol w:w="3055"/>
          </w:tblGrid>
        </w:tblGridChange>
      </w:tblGrid>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7">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Pays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8">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Date: de (mois/année) à (mois/année)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9">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 et brève description du projet</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A">
            <w:pPr>
              <w:jc w:val="both"/>
              <w:rPr>
                <w:rFonts w:ascii="Arial" w:cs="Arial" w:eastAsia="Arial" w:hAnsi="Arial"/>
                <w:i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B">
            <w:pPr>
              <w:jc w:val="both"/>
              <w:rPr>
                <w:rFonts w:ascii="Arial" w:cs="Arial" w:eastAsia="Arial" w:hAnsi="Arial"/>
                <w:i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C">
            <w:pPr>
              <w:jc w:val="both"/>
              <w:rPr>
                <w:rFonts w:ascii="Arial" w:cs="Arial" w:eastAsia="Arial" w:hAnsi="Arial"/>
                <w:i w:val="1"/>
                <w:sz w:val="22"/>
                <w:szCs w:val="22"/>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D">
            <w:pPr>
              <w:jc w:val="both"/>
              <w:rPr>
                <w:rFonts w:ascii="Arial" w:cs="Arial" w:eastAsia="Arial" w:hAnsi="Arial"/>
                <w:i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E">
            <w:pPr>
              <w:jc w:val="both"/>
              <w:rPr>
                <w:rFonts w:ascii="Arial" w:cs="Arial" w:eastAsia="Arial" w:hAnsi="Arial"/>
                <w:i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F">
            <w:pPr>
              <w:jc w:val="both"/>
              <w:rPr>
                <w:rFonts w:ascii="Arial" w:cs="Arial" w:eastAsia="Arial" w:hAnsi="Arial"/>
                <w:i w:val="1"/>
                <w:sz w:val="22"/>
                <w:szCs w:val="22"/>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0">
            <w:pPr>
              <w:jc w:val="both"/>
              <w:rPr>
                <w:rFonts w:ascii="Arial" w:cs="Arial" w:eastAsia="Arial" w:hAnsi="Arial"/>
                <w:i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1">
            <w:pPr>
              <w:jc w:val="both"/>
              <w:rPr>
                <w:rFonts w:ascii="Arial" w:cs="Arial" w:eastAsia="Arial" w:hAnsi="Arial"/>
                <w:i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2">
            <w:pPr>
              <w:jc w:val="both"/>
              <w:rPr>
                <w:rFonts w:ascii="Arial" w:cs="Arial" w:eastAsia="Arial" w:hAnsi="Arial"/>
                <w:i w:val="1"/>
                <w:sz w:val="22"/>
                <w:szCs w:val="22"/>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3">
            <w:pPr>
              <w:jc w:val="both"/>
              <w:rPr>
                <w:rFonts w:ascii="Arial" w:cs="Arial" w:eastAsia="Arial" w:hAnsi="Arial"/>
                <w:i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4">
            <w:pPr>
              <w:jc w:val="both"/>
              <w:rPr>
                <w:rFonts w:ascii="Arial" w:cs="Arial" w:eastAsia="Arial" w:hAnsi="Arial"/>
                <w:i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5">
            <w:pPr>
              <w:jc w:val="both"/>
              <w:rPr>
                <w:rFonts w:ascii="Arial" w:cs="Arial" w:eastAsia="Arial" w:hAnsi="Arial"/>
                <w:i w:val="1"/>
                <w:sz w:val="22"/>
                <w:szCs w:val="22"/>
              </w:rPr>
            </w:pPr>
            <w:r w:rsidDel="00000000" w:rsidR="00000000" w:rsidRPr="00000000">
              <w:rPr>
                <w:rtl w:val="0"/>
              </w:rPr>
            </w:r>
          </w:p>
        </w:tc>
      </w:tr>
    </w:tbl>
    <w:p w:rsidR="00000000" w:rsidDel="00000000" w:rsidP="00000000" w:rsidRDefault="00000000" w:rsidRPr="00000000" w14:paraId="000002A6">
      <w:pPr>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2A7">
      <w:pPr>
        <w:keepNext w:val="1"/>
        <w:keepLines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14.</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Expérience professionnelle:</w:t>
      </w:r>
    </w:p>
    <w:tbl>
      <w:tblPr>
        <w:tblStyle w:val="Table14"/>
        <w:tblW w:w="9166.0" w:type="dxa"/>
        <w:jc w:val="left"/>
        <w:tblInd w:w="-6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583"/>
        <w:gridCol w:w="4583"/>
        <w:tblGridChange w:id="0">
          <w:tblGrid>
            <w:gridCol w:w="4583"/>
            <w:gridCol w:w="4583"/>
          </w:tblGrid>
        </w:tblGridChange>
      </w:tblGrid>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8">
            <w:pPr>
              <w:keepNext w:val="1"/>
              <w:keepLines w:val="1"/>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Date: de (mois/année) à (mois/année)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9">
            <w:pPr>
              <w:keepNext w:val="1"/>
              <w:keepLines w:val="1"/>
              <w:jc w:val="both"/>
              <w:rPr>
                <w:rFonts w:ascii="Arial" w:cs="Arial" w:eastAsia="Arial" w:hAnsi="Arial"/>
                <w:i w:val="1"/>
                <w:sz w:val="22"/>
                <w:szCs w:val="22"/>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A">
            <w:pPr>
              <w:keepNext w:val="1"/>
              <w:keepLines w:val="1"/>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Lieu</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B">
            <w:pPr>
              <w:keepNext w:val="1"/>
              <w:keepLines w:val="1"/>
              <w:jc w:val="both"/>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C">
            <w:pPr>
              <w:keepNext w:val="1"/>
              <w:keepLines w:val="1"/>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Entreprise/Organisation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D">
            <w:pPr>
              <w:keepNext w:val="1"/>
              <w:keepLines w:val="1"/>
              <w:jc w:val="both"/>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E">
            <w:pPr>
              <w:keepNext w:val="1"/>
              <w:keepLines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Fonction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F">
            <w:pPr>
              <w:keepNext w:val="1"/>
              <w:keepLines w:val="1"/>
              <w:jc w:val="both"/>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0">
            <w:pPr>
              <w:keepNext w:val="1"/>
              <w:keepLines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Description du poste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1">
            <w:pPr>
              <w:keepNext w:val="1"/>
              <w:keepLines w:val="1"/>
              <w:jc w:val="both"/>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2B2">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B3">
      <w:pPr>
        <w:tabs>
          <w:tab w:val="left" w:leader="none" w:pos="720"/>
          <w:tab w:val="left" w:leader="none" w:pos="1134"/>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15.</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Autres:</w:t>
      </w:r>
    </w:p>
    <w:p w:rsidR="00000000" w:rsidDel="00000000" w:rsidP="00000000" w:rsidRDefault="00000000" w:rsidRPr="00000000" w14:paraId="000002B4">
      <w:pPr>
        <w:tabs>
          <w:tab w:val="left" w:leader="none" w:pos="720"/>
          <w:tab w:val="left" w:leader="none" w:pos="1134"/>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15a.</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Publications et séminaires:</w:t>
      </w:r>
    </w:p>
    <w:p w:rsidR="00000000" w:rsidDel="00000000" w:rsidP="00000000" w:rsidRDefault="00000000" w:rsidRPr="00000000" w14:paraId="000002B5">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15b.</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Références:</w:t>
      </w:r>
    </w:p>
    <w:p w:rsidR="00000000" w:rsidDel="00000000" w:rsidP="00000000" w:rsidRDefault="00000000" w:rsidRPr="00000000" w14:paraId="000002B6">
      <w:pPr>
        <w:spacing w:before="120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w:t>
      </w:r>
    </w:p>
    <w:p w:rsidR="00000000" w:rsidDel="00000000" w:rsidP="00000000" w:rsidRDefault="00000000" w:rsidRPr="00000000" w14:paraId="000002B7">
      <w:pPr>
        <w:spacing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au nom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2B8">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B9">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Date ………………………</w:t>
      </w:r>
    </w:p>
    <w:p w:rsidR="00000000" w:rsidDel="00000000" w:rsidP="00000000" w:rsidRDefault="00000000" w:rsidRPr="00000000" w14:paraId="000002BA">
      <w:pPr>
        <w:pageBreakBefore w:val="1"/>
        <w:spacing w:before="360"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VOLUME 1</w:t>
      </w:r>
    </w:p>
    <w:p w:rsidR="00000000" w:rsidDel="00000000" w:rsidP="00000000" w:rsidRDefault="00000000" w:rsidRPr="00000000" w14:paraId="000002BB">
      <w:pPr>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SECTION 4</w:t>
      </w:r>
    </w:p>
    <w:p w:rsidR="00000000" w:rsidDel="00000000" w:rsidP="00000000" w:rsidRDefault="00000000" w:rsidRPr="00000000" w14:paraId="000002BC">
      <w:pPr>
        <w:pStyle w:val="Heading1"/>
        <w:rPr>
          <w:color w:val="000000"/>
        </w:rPr>
      </w:pPr>
      <w:bookmarkStart w:colFirst="0" w:colLast="0" w:name="_heading=h.4d34og8" w:id="30"/>
      <w:bookmarkEnd w:id="30"/>
      <w:r w:rsidDel="00000000" w:rsidR="00000000" w:rsidRPr="00000000">
        <w:rPr>
          <w:color w:val="000000"/>
          <w:rtl w:val="0"/>
        </w:rPr>
        <w:t xml:space="preserve">FORMULAIRE 4.6.2</w:t>
      </w:r>
    </w:p>
    <w:p w:rsidR="00000000" w:rsidDel="00000000" w:rsidP="00000000" w:rsidRDefault="00000000" w:rsidRPr="00000000" w14:paraId="000002BD">
      <w:pPr>
        <w:pStyle w:val="Heading1"/>
        <w:rPr>
          <w:color w:val="000000"/>
        </w:rPr>
      </w:pPr>
      <w:bookmarkStart w:colFirst="0" w:colLast="0" w:name="_heading=h.2s8eyo1" w:id="31"/>
      <w:bookmarkEnd w:id="31"/>
      <w:r w:rsidDel="00000000" w:rsidR="00000000" w:rsidRPr="00000000">
        <w:rPr>
          <w:color w:val="000000"/>
          <w:rtl w:val="0"/>
        </w:rPr>
        <w:t xml:space="preserve">INSTALLATIONS</w:t>
      </w:r>
    </w:p>
    <w:p w:rsidR="00000000" w:rsidDel="00000000" w:rsidP="00000000" w:rsidRDefault="00000000" w:rsidRPr="00000000" w14:paraId="000002BE">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Installations proposées et disponibles pour l’exécution du marché</w:t>
      </w:r>
      <w:r w:rsidDel="00000000" w:rsidR="00000000" w:rsidRPr="00000000">
        <w:rPr>
          <w:rFonts w:ascii="Arial" w:cs="Arial" w:eastAsia="Arial" w:hAnsi="Arial"/>
          <w:sz w:val="22"/>
          <w:szCs w:val="22"/>
          <w:vertAlign w:val="superscript"/>
        </w:rPr>
        <w:footnoteReference w:customMarkFollows="0" w:id="2"/>
      </w:r>
      <w:r w:rsidDel="00000000" w:rsidR="00000000" w:rsidRPr="00000000">
        <w:rPr>
          <w:rtl w:val="0"/>
        </w:rPr>
      </w:r>
    </w:p>
    <w:p w:rsidR="00000000" w:rsidDel="00000000" w:rsidP="00000000" w:rsidRDefault="00000000" w:rsidRPr="00000000" w14:paraId="000002BF">
      <w:pPr>
        <w:spacing w:before="240" w:lineRule="auto"/>
        <w:jc w:val="both"/>
        <w:rPr>
          <w:rFonts w:ascii="Arial" w:cs="Arial" w:eastAsia="Arial" w:hAnsi="Arial"/>
          <w:sz w:val="22"/>
          <w:szCs w:val="22"/>
        </w:rPr>
      </w:pPr>
      <w:r w:rsidDel="00000000" w:rsidR="00000000" w:rsidRPr="00000000">
        <w:rPr>
          <w:rtl w:val="0"/>
        </w:rPr>
      </w:r>
    </w:p>
    <w:tbl>
      <w:tblPr>
        <w:tblStyle w:val="Table15"/>
        <w:tblW w:w="1062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00"/>
        <w:gridCol w:w="1680"/>
        <w:gridCol w:w="1120"/>
        <w:gridCol w:w="900"/>
        <w:gridCol w:w="1020"/>
        <w:gridCol w:w="1460"/>
        <w:gridCol w:w="900"/>
        <w:gridCol w:w="1580"/>
        <w:gridCol w:w="1460"/>
        <w:tblGridChange w:id="0">
          <w:tblGrid>
            <w:gridCol w:w="500"/>
            <w:gridCol w:w="1680"/>
            <w:gridCol w:w="1120"/>
            <w:gridCol w:w="900"/>
            <w:gridCol w:w="1020"/>
            <w:gridCol w:w="1460"/>
            <w:gridCol w:w="900"/>
            <w:gridCol w:w="1580"/>
            <w:gridCol w:w="1460"/>
          </w:tblGrid>
        </w:tblGridChange>
      </w:tblGrid>
      <w:tr>
        <w:trPr>
          <w:cantSplit w:val="1"/>
          <w:tblHeader w:val="0"/>
        </w:trPr>
        <w:tc>
          <w:tcPr>
            <w:tcBorders>
              <w:top w:color="000000" w:space="0" w:sz="12" w:val="single"/>
              <w:left w:color="000000" w:space="0" w:sz="12" w:val="single"/>
              <w:bottom w:color="000000" w:space="0" w:sz="6" w:val="single"/>
              <w:right w:color="000000" w:space="0" w:sz="6" w:val="single"/>
            </w:tcBorders>
          </w:tcPr>
          <w:p w:rsidR="00000000" w:rsidDel="00000000" w:rsidP="00000000" w:rsidRDefault="00000000" w:rsidRPr="00000000" w14:paraId="000002C0">
            <w:pPr>
              <w:spacing w:before="120" w:lineRule="auto"/>
              <w:jc w:val="center"/>
              <w:rPr>
                <w:rFonts w:ascii="Arial" w:cs="Arial" w:eastAsia="Arial" w:hAnsi="Arial"/>
                <w:b w:val="1"/>
                <w:sz w:val="22"/>
                <w:szCs w:val="22"/>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2C1">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DESCRIPTION (type/fabricant/modèle)</w:t>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2C2">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Puissance/ capacité</w:t>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2C3">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w:t>
            </w:r>
            <w:r w:rsidDel="00000000" w:rsidR="00000000" w:rsidRPr="00000000">
              <w:rPr>
                <w:rFonts w:ascii="Arial" w:cs="Arial" w:eastAsia="Arial" w:hAnsi="Arial"/>
                <w:b w:val="1"/>
                <w:sz w:val="22"/>
                <w:szCs w:val="22"/>
                <w:vertAlign w:val="superscript"/>
                <w:rtl w:val="0"/>
              </w:rPr>
              <w:t xml:space="preserve">bre</w:t>
            </w:r>
            <w:r w:rsidDel="00000000" w:rsidR="00000000" w:rsidRPr="00000000">
              <w:rPr>
                <w:rFonts w:ascii="Arial" w:cs="Arial" w:eastAsia="Arial" w:hAnsi="Arial"/>
                <w:b w:val="1"/>
                <w:sz w:val="22"/>
                <w:szCs w:val="22"/>
                <w:rtl w:val="0"/>
              </w:rPr>
              <w:t xml:space="preserve"> d’unités</w:t>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2C4">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Âge (années)</w:t>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2C5">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Possédé (P) ou loué (L) et pourcentage de propriété</w:t>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2C6">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Origine (pays)</w:t>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2C7">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Valeur approximative actuelle en euros ou en monnaie nationale</w:t>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2C8">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Proposé par (en cas d’offre conjointe, indiquer le nom du membre du consortium proposant les installations)</w:t>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2C9">
            <w:pPr>
              <w:spacing w:before="120" w:lineRule="auto"/>
              <w:jc w:val="center"/>
              <w:rPr>
                <w:rFonts w:ascii="Arial" w:cs="Arial" w:eastAsia="Arial" w:hAnsi="Arial"/>
                <w:b w:val="1"/>
                <w:i w:val="1"/>
                <w:sz w:val="22"/>
                <w:szCs w:val="22"/>
              </w:rPr>
            </w:pPr>
            <w:r w:rsidDel="00000000" w:rsidR="00000000" w:rsidRPr="00000000">
              <w:rPr>
                <w:rFonts w:ascii="Arial" w:cs="Arial" w:eastAsia="Arial" w:hAnsi="Arial"/>
                <w:b w:val="1"/>
                <w:i w:val="1"/>
                <w:sz w:val="22"/>
                <w:szCs w:val="22"/>
                <w:rtl w:val="0"/>
              </w:rPr>
              <w:t xml:space="preserve">A)</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CA">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ENGINS DE CHANTIER</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C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C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CD">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CE">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12" w:val="single"/>
            </w:tcBorders>
          </w:tcPr>
          <w:p w:rsidR="00000000" w:rsidDel="00000000" w:rsidP="00000000" w:rsidRDefault="00000000" w:rsidRPr="00000000" w14:paraId="000002CF">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12" w:val="single"/>
            </w:tcBorders>
          </w:tcPr>
          <w:p w:rsidR="00000000" w:rsidDel="00000000" w:rsidP="00000000" w:rsidRDefault="00000000" w:rsidRPr="00000000" w14:paraId="000002D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12" w:val="single"/>
            </w:tcBorders>
          </w:tcPr>
          <w:p w:rsidR="00000000" w:rsidDel="00000000" w:rsidP="00000000" w:rsidRDefault="00000000" w:rsidRPr="00000000" w14:paraId="000002D1">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2D2">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2D3">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D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D5">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D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D7">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2D8">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2D9">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2DA">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left w:color="000000" w:space="0" w:sz="12" w:val="single"/>
              <w:right w:color="000000" w:space="0" w:sz="6" w:val="single"/>
            </w:tcBorders>
          </w:tcPr>
          <w:p w:rsidR="00000000" w:rsidDel="00000000" w:rsidP="00000000" w:rsidRDefault="00000000" w:rsidRPr="00000000" w14:paraId="000002D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DC">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DD">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DE">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DF">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E0">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right w:color="000000" w:space="0" w:sz="12" w:val="single"/>
            </w:tcBorders>
          </w:tcPr>
          <w:p w:rsidR="00000000" w:rsidDel="00000000" w:rsidP="00000000" w:rsidRDefault="00000000" w:rsidRPr="00000000" w14:paraId="000002E1">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2E2">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2E3">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2E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2E5">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E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E7">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E8">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E9">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2EA">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2E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2EC">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left w:color="000000" w:space="0" w:sz="12" w:val="single"/>
              <w:right w:color="000000" w:space="0" w:sz="6" w:val="single"/>
            </w:tcBorders>
          </w:tcPr>
          <w:p w:rsidR="00000000" w:rsidDel="00000000" w:rsidP="00000000" w:rsidRDefault="00000000" w:rsidRPr="00000000" w14:paraId="000002E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EE">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EF">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F0">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F1">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F2">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right w:color="000000" w:space="0" w:sz="12" w:val="single"/>
            </w:tcBorders>
          </w:tcPr>
          <w:p w:rsidR="00000000" w:rsidDel="00000000" w:rsidP="00000000" w:rsidRDefault="00000000" w:rsidRPr="00000000" w14:paraId="000002F3">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2F4">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2F5">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2F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2F7">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F8">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F9">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FA">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FB">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2F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2FD">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2FE">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2FF">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00">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01">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02">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03">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04">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05">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0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07">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left w:color="000000" w:space="0" w:sz="12" w:val="single"/>
              <w:right w:color="000000" w:space="0" w:sz="6" w:val="single"/>
            </w:tcBorders>
          </w:tcPr>
          <w:p w:rsidR="00000000" w:rsidDel="00000000" w:rsidP="00000000" w:rsidRDefault="00000000" w:rsidRPr="00000000" w14:paraId="0000030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309">
            <w:pPr>
              <w:spacing w:before="120" w:lineRule="auto"/>
              <w:jc w:val="center"/>
              <w:rPr>
                <w:rFonts w:ascii="Arial" w:cs="Arial" w:eastAsia="Arial" w:hAnsi="Arial"/>
                <w:sz w:val="22"/>
                <w:szCs w:val="22"/>
                <w:u w:val="single"/>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0A">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0B">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0C">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0D">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right w:color="000000" w:space="0" w:sz="12" w:val="single"/>
            </w:tcBorders>
          </w:tcPr>
          <w:p w:rsidR="00000000" w:rsidDel="00000000" w:rsidP="00000000" w:rsidRDefault="00000000" w:rsidRPr="00000000" w14:paraId="0000030E">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30F">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310">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11">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12">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13">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1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15">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16">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17">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18">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19">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1A">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1B">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1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1D">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1E">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1F">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2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21">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22">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left w:color="000000" w:space="0" w:sz="12" w:val="single"/>
              <w:right w:color="000000" w:space="0" w:sz="6" w:val="single"/>
            </w:tcBorders>
          </w:tcPr>
          <w:p w:rsidR="00000000" w:rsidDel="00000000" w:rsidP="00000000" w:rsidRDefault="00000000" w:rsidRPr="00000000" w14:paraId="0000032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324">
            <w:pPr>
              <w:spacing w:before="120" w:lineRule="auto"/>
              <w:jc w:val="center"/>
              <w:rPr>
                <w:rFonts w:ascii="Arial" w:cs="Arial" w:eastAsia="Arial" w:hAnsi="Arial"/>
                <w:sz w:val="22"/>
                <w:szCs w:val="22"/>
                <w:u w:val="single"/>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25">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26">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27">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28">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right w:color="000000" w:space="0" w:sz="12" w:val="single"/>
            </w:tcBorders>
          </w:tcPr>
          <w:p w:rsidR="00000000" w:rsidDel="00000000" w:rsidP="00000000" w:rsidRDefault="00000000" w:rsidRPr="00000000" w14:paraId="00000329">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32A">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32B">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2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2D">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2E">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2F">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3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31">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32">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33">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34">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35">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36">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37">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38">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39">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3A">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3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3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3D">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left w:color="000000" w:space="0" w:sz="12" w:val="single"/>
              <w:right w:color="000000" w:space="0" w:sz="6" w:val="single"/>
            </w:tcBorders>
          </w:tcPr>
          <w:p w:rsidR="00000000" w:rsidDel="00000000" w:rsidP="00000000" w:rsidRDefault="00000000" w:rsidRPr="00000000" w14:paraId="0000033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33F">
            <w:pPr>
              <w:spacing w:before="120" w:lineRule="auto"/>
              <w:jc w:val="center"/>
              <w:rPr>
                <w:rFonts w:ascii="Arial" w:cs="Arial" w:eastAsia="Arial" w:hAnsi="Arial"/>
                <w:sz w:val="22"/>
                <w:szCs w:val="22"/>
                <w:u w:val="single"/>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40">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41">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42">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43">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right w:color="000000" w:space="0" w:sz="12" w:val="single"/>
            </w:tcBorders>
          </w:tcPr>
          <w:p w:rsidR="00000000" w:rsidDel="00000000" w:rsidP="00000000" w:rsidRDefault="00000000" w:rsidRPr="00000000" w14:paraId="00000344">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345">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346">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47">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48">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49">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4A">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4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4C">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4D">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4E">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4F">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left w:color="000000" w:space="0" w:sz="12" w:val="single"/>
              <w:right w:color="000000" w:space="0" w:sz="6" w:val="single"/>
            </w:tcBorders>
          </w:tcPr>
          <w:p w:rsidR="00000000" w:rsidDel="00000000" w:rsidP="00000000" w:rsidRDefault="00000000" w:rsidRPr="00000000" w14:paraId="0000035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351">
            <w:pPr>
              <w:spacing w:before="120" w:lineRule="auto"/>
              <w:jc w:val="center"/>
              <w:rPr>
                <w:rFonts w:ascii="Arial" w:cs="Arial" w:eastAsia="Arial" w:hAnsi="Arial"/>
                <w:sz w:val="22"/>
                <w:szCs w:val="22"/>
                <w:u w:val="single"/>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52">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53">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54">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55">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right w:color="000000" w:space="0" w:sz="12" w:val="single"/>
            </w:tcBorders>
          </w:tcPr>
          <w:p w:rsidR="00000000" w:rsidDel="00000000" w:rsidP="00000000" w:rsidRDefault="00000000" w:rsidRPr="00000000" w14:paraId="00000356">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357">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358">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59">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5A">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5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5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5D">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5E">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5F">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6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61">
            <w:pPr>
              <w:spacing w:before="120" w:lineRule="auto"/>
              <w:jc w:val="center"/>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362">
      <w:pPr>
        <w:spacing w:before="240" w:lineRule="auto"/>
        <w:jc w:val="both"/>
        <w:rPr>
          <w:rFonts w:ascii="Arial" w:cs="Arial" w:eastAsia="Arial" w:hAnsi="Arial"/>
          <w:sz w:val="22"/>
          <w:szCs w:val="22"/>
        </w:rPr>
      </w:pPr>
      <w:r w:rsidDel="00000000" w:rsidR="00000000" w:rsidRPr="00000000">
        <w:br w:type="page"/>
      </w:r>
      <w:r w:rsidDel="00000000" w:rsidR="00000000" w:rsidRPr="00000000">
        <w:rPr>
          <w:rtl w:val="0"/>
        </w:rPr>
      </w:r>
    </w:p>
    <w:tbl>
      <w:tblPr>
        <w:tblStyle w:val="Table16"/>
        <w:tblW w:w="949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80"/>
        <w:gridCol w:w="2040"/>
        <w:gridCol w:w="1200"/>
        <w:gridCol w:w="960"/>
        <w:gridCol w:w="960"/>
        <w:gridCol w:w="1320"/>
        <w:gridCol w:w="960"/>
        <w:gridCol w:w="1578"/>
        <w:tblGridChange w:id="0">
          <w:tblGrid>
            <w:gridCol w:w="480"/>
            <w:gridCol w:w="2040"/>
            <w:gridCol w:w="1200"/>
            <w:gridCol w:w="960"/>
            <w:gridCol w:w="960"/>
            <w:gridCol w:w="1320"/>
            <w:gridCol w:w="960"/>
            <w:gridCol w:w="1578"/>
          </w:tblGrid>
        </w:tblGridChange>
      </w:tblGrid>
      <w:tr>
        <w:trPr>
          <w:cantSplit w:val="1"/>
          <w:tblHeader w:val="0"/>
        </w:trPr>
        <w:tc>
          <w:tcPr>
            <w:tcBorders>
              <w:top w:color="000000" w:space="0" w:sz="12" w:val="single"/>
              <w:left w:color="000000" w:space="0" w:sz="12" w:val="single"/>
              <w:bottom w:color="000000" w:space="0" w:sz="6" w:val="single"/>
              <w:right w:color="000000" w:space="0" w:sz="6" w:val="single"/>
            </w:tcBorders>
          </w:tcPr>
          <w:p w:rsidR="00000000" w:rsidDel="00000000" w:rsidP="00000000" w:rsidRDefault="00000000" w:rsidRPr="00000000" w14:paraId="00000363">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364">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DESCRIPTION (type/fabricant/</w:t>
              <w:br w:type="textWrapping"/>
              <w:t xml:space="preserve">modèle)</w:t>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365">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Puissance/ capacité</w:t>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366">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N</w:t>
            </w:r>
            <w:r w:rsidDel="00000000" w:rsidR="00000000" w:rsidRPr="00000000">
              <w:rPr>
                <w:rFonts w:ascii="Arial" w:cs="Arial" w:eastAsia="Arial" w:hAnsi="Arial"/>
                <w:sz w:val="22"/>
                <w:szCs w:val="22"/>
                <w:vertAlign w:val="superscript"/>
                <w:rtl w:val="0"/>
              </w:rPr>
              <w:t xml:space="preserve">bre</w:t>
            </w:r>
            <w:r w:rsidDel="00000000" w:rsidR="00000000" w:rsidRPr="00000000">
              <w:rPr>
                <w:rFonts w:ascii="Arial" w:cs="Arial" w:eastAsia="Arial" w:hAnsi="Arial"/>
                <w:sz w:val="22"/>
                <w:szCs w:val="22"/>
                <w:rtl w:val="0"/>
              </w:rPr>
              <w:t xml:space="preserve"> d’unités</w:t>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367">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Âge (années)</w:t>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368">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Possédé (P) ou loué (L) et pourcentage de propriété</w:t>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369">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Origine (pays)</w:t>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36A">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Valeur approximative actuelle en euros ou en monnaie nationale</w:t>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6B">
            <w:pPr>
              <w:spacing w:before="120" w:lineRule="auto"/>
              <w:jc w:val="center"/>
              <w:rPr>
                <w:rFonts w:ascii="Arial" w:cs="Arial" w:eastAsia="Arial" w:hAnsi="Arial"/>
                <w:b w:val="1"/>
                <w:i w:val="1"/>
                <w:sz w:val="22"/>
                <w:szCs w:val="22"/>
              </w:rPr>
            </w:pPr>
            <w:r w:rsidDel="00000000" w:rsidR="00000000" w:rsidRPr="00000000">
              <w:rPr>
                <w:rFonts w:ascii="Arial" w:cs="Arial" w:eastAsia="Arial" w:hAnsi="Arial"/>
                <w:b w:val="1"/>
                <w:i w:val="1"/>
                <w:sz w:val="22"/>
                <w:szCs w:val="22"/>
                <w:rtl w:val="0"/>
              </w:rPr>
              <w:t xml:space="preserve">B)</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6C">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VÉHICULES ET CAMIONS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6D">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6E">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6F">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7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12" w:val="single"/>
            </w:tcBorders>
          </w:tcPr>
          <w:p w:rsidR="00000000" w:rsidDel="00000000" w:rsidP="00000000" w:rsidRDefault="00000000" w:rsidRPr="00000000" w14:paraId="00000371">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12" w:val="single"/>
            </w:tcBorders>
          </w:tcPr>
          <w:p w:rsidR="00000000" w:rsidDel="00000000" w:rsidP="00000000" w:rsidRDefault="00000000" w:rsidRPr="00000000" w14:paraId="00000372">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73">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7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75">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7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77">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78">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79">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7A">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left w:color="000000" w:space="0" w:sz="12" w:val="single"/>
              <w:bottom w:color="000000" w:space="0" w:sz="6" w:val="single"/>
              <w:right w:color="000000" w:space="0" w:sz="6" w:val="single"/>
            </w:tcBorders>
          </w:tcPr>
          <w:p w:rsidR="00000000" w:rsidDel="00000000" w:rsidP="00000000" w:rsidRDefault="00000000" w:rsidRPr="00000000" w14:paraId="0000037B">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tcBorders>
          </w:tcPr>
          <w:p w:rsidR="00000000" w:rsidDel="00000000" w:rsidP="00000000" w:rsidRDefault="00000000" w:rsidRPr="00000000" w14:paraId="0000037C">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6" w:val="single"/>
            </w:tcBorders>
          </w:tcPr>
          <w:p w:rsidR="00000000" w:rsidDel="00000000" w:rsidP="00000000" w:rsidRDefault="00000000" w:rsidRPr="00000000" w14:paraId="0000037D">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6" w:val="single"/>
            </w:tcBorders>
          </w:tcPr>
          <w:p w:rsidR="00000000" w:rsidDel="00000000" w:rsidP="00000000" w:rsidRDefault="00000000" w:rsidRPr="00000000" w14:paraId="0000037E">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6" w:val="single"/>
            </w:tcBorders>
          </w:tcPr>
          <w:p w:rsidR="00000000" w:rsidDel="00000000" w:rsidP="00000000" w:rsidRDefault="00000000" w:rsidRPr="00000000" w14:paraId="0000037F">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6" w:val="single"/>
            </w:tcBorders>
          </w:tcPr>
          <w:p w:rsidR="00000000" w:rsidDel="00000000" w:rsidP="00000000" w:rsidRDefault="00000000" w:rsidRPr="00000000" w14:paraId="00000380">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bottom w:color="000000" w:space="0" w:sz="6" w:val="single"/>
              <w:right w:color="000000" w:space="0" w:sz="12" w:val="single"/>
            </w:tcBorders>
          </w:tcPr>
          <w:p w:rsidR="00000000" w:rsidDel="00000000" w:rsidP="00000000" w:rsidRDefault="00000000" w:rsidRPr="00000000" w14:paraId="00000381">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12" w:val="single"/>
            </w:tcBorders>
          </w:tcPr>
          <w:p w:rsidR="00000000" w:rsidDel="00000000" w:rsidP="00000000" w:rsidRDefault="00000000" w:rsidRPr="00000000" w14:paraId="00000382">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83">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8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85">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8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87">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88">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89">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8A">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8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8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8D">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8E">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8F">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90">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91">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92">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left w:color="000000" w:space="0" w:sz="12" w:val="single"/>
              <w:right w:color="000000" w:space="0" w:sz="6" w:val="single"/>
            </w:tcBorders>
          </w:tcPr>
          <w:p w:rsidR="00000000" w:rsidDel="00000000" w:rsidP="00000000" w:rsidRDefault="00000000" w:rsidRPr="00000000" w14:paraId="0000039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394">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95">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96">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97">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98">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right w:color="000000" w:space="0" w:sz="12" w:val="single"/>
            </w:tcBorders>
          </w:tcPr>
          <w:p w:rsidR="00000000" w:rsidDel="00000000" w:rsidP="00000000" w:rsidRDefault="00000000" w:rsidRPr="00000000" w14:paraId="00000399">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39A">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9B">
            <w:pPr>
              <w:spacing w:before="120" w:lineRule="auto"/>
              <w:jc w:val="center"/>
              <w:rPr>
                <w:rFonts w:ascii="Arial" w:cs="Arial" w:eastAsia="Arial" w:hAnsi="Arial"/>
                <w:sz w:val="22"/>
                <w:szCs w:val="22"/>
              </w:rPr>
            </w:pPr>
            <w:r w:rsidDel="00000000" w:rsidR="00000000" w:rsidRPr="00000000">
              <w:rPr>
                <w:rFonts w:ascii="Arial" w:cs="Arial" w:eastAsia="Arial" w:hAnsi="Arial"/>
                <w:b w:val="1"/>
                <w:i w:val="1"/>
                <w:sz w:val="22"/>
                <w:szCs w:val="22"/>
                <w:rtl w:val="0"/>
              </w:rPr>
              <w:t xml:space="preserve">C)</w:t>
            </w: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9C">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AUTRES INSTALLATIONS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9D">
            <w:pPr>
              <w:spacing w:before="120" w:lineRule="auto"/>
              <w:jc w:val="center"/>
              <w:rPr>
                <w:rFonts w:ascii="Arial" w:cs="Arial" w:eastAsia="Arial" w:hAnsi="Arial"/>
                <w:b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9E">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9F">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A0">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A1">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A2">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A3">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A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A5">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A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A7">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A8">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A9">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AA">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A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A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AD">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AE">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AF">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B0">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B1">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B2">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B3">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B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B5">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B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B7">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B8">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B9">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BA">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B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B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BD">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BE">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BF">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C0">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C1">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C2">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C3">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C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C5">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C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C7">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C8">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C9">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CA">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left w:color="000000" w:space="0" w:sz="12" w:val="single"/>
              <w:bottom w:color="000000" w:space="0" w:sz="6" w:val="single"/>
              <w:right w:color="000000" w:space="0" w:sz="6" w:val="single"/>
            </w:tcBorders>
          </w:tcPr>
          <w:p w:rsidR="00000000" w:rsidDel="00000000" w:rsidP="00000000" w:rsidRDefault="00000000" w:rsidRPr="00000000" w14:paraId="000003CB">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tcBorders>
          </w:tcPr>
          <w:p w:rsidR="00000000" w:rsidDel="00000000" w:rsidP="00000000" w:rsidRDefault="00000000" w:rsidRPr="00000000" w14:paraId="000003CC">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6" w:val="single"/>
            </w:tcBorders>
          </w:tcPr>
          <w:p w:rsidR="00000000" w:rsidDel="00000000" w:rsidP="00000000" w:rsidRDefault="00000000" w:rsidRPr="00000000" w14:paraId="000003CD">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6" w:val="single"/>
            </w:tcBorders>
          </w:tcPr>
          <w:p w:rsidR="00000000" w:rsidDel="00000000" w:rsidP="00000000" w:rsidRDefault="00000000" w:rsidRPr="00000000" w14:paraId="000003CE">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6" w:val="single"/>
            </w:tcBorders>
          </w:tcPr>
          <w:p w:rsidR="00000000" w:rsidDel="00000000" w:rsidP="00000000" w:rsidRDefault="00000000" w:rsidRPr="00000000" w14:paraId="000003CF">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6" w:val="single"/>
            </w:tcBorders>
          </w:tcPr>
          <w:p w:rsidR="00000000" w:rsidDel="00000000" w:rsidP="00000000" w:rsidRDefault="00000000" w:rsidRPr="00000000" w14:paraId="000003D0">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bottom w:color="000000" w:space="0" w:sz="6" w:val="single"/>
              <w:right w:color="000000" w:space="0" w:sz="12" w:val="single"/>
            </w:tcBorders>
          </w:tcPr>
          <w:p w:rsidR="00000000" w:rsidDel="00000000" w:rsidP="00000000" w:rsidRDefault="00000000" w:rsidRPr="00000000" w14:paraId="000003D1">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12" w:val="single"/>
            </w:tcBorders>
          </w:tcPr>
          <w:p w:rsidR="00000000" w:rsidDel="00000000" w:rsidP="00000000" w:rsidRDefault="00000000" w:rsidRPr="00000000" w14:paraId="000003D2">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right w:color="000000" w:space="0" w:sz="6" w:val="single"/>
            </w:tcBorders>
          </w:tcPr>
          <w:p w:rsidR="00000000" w:rsidDel="00000000" w:rsidP="00000000" w:rsidRDefault="00000000" w:rsidRPr="00000000" w14:paraId="000003D3">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tcBorders>
          </w:tcPr>
          <w:p w:rsidR="00000000" w:rsidDel="00000000" w:rsidP="00000000" w:rsidRDefault="00000000" w:rsidRPr="00000000" w14:paraId="000003D4">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right w:color="000000" w:space="0" w:sz="6" w:val="single"/>
            </w:tcBorders>
          </w:tcPr>
          <w:p w:rsidR="00000000" w:rsidDel="00000000" w:rsidP="00000000" w:rsidRDefault="00000000" w:rsidRPr="00000000" w14:paraId="000003D5">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right w:color="000000" w:space="0" w:sz="6" w:val="single"/>
            </w:tcBorders>
          </w:tcPr>
          <w:p w:rsidR="00000000" w:rsidDel="00000000" w:rsidP="00000000" w:rsidRDefault="00000000" w:rsidRPr="00000000" w14:paraId="000003D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right w:color="000000" w:space="0" w:sz="6" w:val="single"/>
            </w:tcBorders>
          </w:tcPr>
          <w:p w:rsidR="00000000" w:rsidDel="00000000" w:rsidP="00000000" w:rsidRDefault="00000000" w:rsidRPr="00000000" w14:paraId="000003D7">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right w:color="000000" w:space="0" w:sz="6" w:val="single"/>
            </w:tcBorders>
          </w:tcPr>
          <w:p w:rsidR="00000000" w:rsidDel="00000000" w:rsidP="00000000" w:rsidRDefault="00000000" w:rsidRPr="00000000" w14:paraId="000003D8">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right w:color="000000" w:space="0" w:sz="12" w:val="single"/>
            </w:tcBorders>
          </w:tcPr>
          <w:p w:rsidR="00000000" w:rsidDel="00000000" w:rsidP="00000000" w:rsidRDefault="00000000" w:rsidRPr="00000000" w14:paraId="000003D9">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right w:color="000000" w:space="0" w:sz="12" w:val="single"/>
            </w:tcBorders>
          </w:tcPr>
          <w:p w:rsidR="00000000" w:rsidDel="00000000" w:rsidP="00000000" w:rsidRDefault="00000000" w:rsidRPr="00000000" w14:paraId="000003DA">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D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DC">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DD">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DE">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DF">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E0">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E1">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E2">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left w:color="000000" w:space="0" w:sz="12" w:val="single"/>
              <w:bottom w:color="000000" w:space="0" w:sz="6" w:val="single"/>
              <w:right w:color="000000" w:space="0" w:sz="6" w:val="single"/>
            </w:tcBorders>
          </w:tcPr>
          <w:p w:rsidR="00000000" w:rsidDel="00000000" w:rsidP="00000000" w:rsidRDefault="00000000" w:rsidRPr="00000000" w14:paraId="000003E3">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tcBorders>
          </w:tcPr>
          <w:p w:rsidR="00000000" w:rsidDel="00000000" w:rsidP="00000000" w:rsidRDefault="00000000" w:rsidRPr="00000000" w14:paraId="000003E4">
            <w:pPr>
              <w:spacing w:before="120" w:lineRule="auto"/>
              <w:jc w:val="center"/>
              <w:rPr>
                <w:rFonts w:ascii="Arial" w:cs="Arial" w:eastAsia="Arial" w:hAnsi="Arial"/>
                <w:sz w:val="22"/>
                <w:szCs w:val="22"/>
                <w:u w:val="single"/>
              </w:rPr>
            </w:pPr>
            <w:r w:rsidDel="00000000" w:rsidR="00000000" w:rsidRPr="00000000">
              <w:rPr>
                <w:rtl w:val="0"/>
              </w:rPr>
            </w:r>
          </w:p>
        </w:tc>
        <w:tc>
          <w:tcPr>
            <w:tcBorders>
              <w:left w:color="000000" w:space="0" w:sz="6" w:val="single"/>
              <w:bottom w:color="000000" w:space="0" w:sz="6" w:val="single"/>
              <w:right w:color="000000" w:space="0" w:sz="6" w:val="single"/>
            </w:tcBorders>
          </w:tcPr>
          <w:p w:rsidR="00000000" w:rsidDel="00000000" w:rsidP="00000000" w:rsidRDefault="00000000" w:rsidRPr="00000000" w14:paraId="000003E5">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6" w:val="single"/>
            </w:tcBorders>
          </w:tcPr>
          <w:p w:rsidR="00000000" w:rsidDel="00000000" w:rsidP="00000000" w:rsidRDefault="00000000" w:rsidRPr="00000000" w14:paraId="000003E6">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6" w:val="single"/>
            </w:tcBorders>
          </w:tcPr>
          <w:p w:rsidR="00000000" w:rsidDel="00000000" w:rsidP="00000000" w:rsidRDefault="00000000" w:rsidRPr="00000000" w14:paraId="000003E7">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6" w:val="single"/>
            </w:tcBorders>
          </w:tcPr>
          <w:p w:rsidR="00000000" w:rsidDel="00000000" w:rsidP="00000000" w:rsidRDefault="00000000" w:rsidRPr="00000000" w14:paraId="000003E8">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bottom w:color="000000" w:space="0" w:sz="6" w:val="single"/>
              <w:right w:color="000000" w:space="0" w:sz="12" w:val="single"/>
            </w:tcBorders>
          </w:tcPr>
          <w:p w:rsidR="00000000" w:rsidDel="00000000" w:rsidP="00000000" w:rsidRDefault="00000000" w:rsidRPr="00000000" w14:paraId="000003E9">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12" w:val="single"/>
            </w:tcBorders>
          </w:tcPr>
          <w:p w:rsidR="00000000" w:rsidDel="00000000" w:rsidP="00000000" w:rsidRDefault="00000000" w:rsidRPr="00000000" w14:paraId="000003EA">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right w:color="000000" w:space="0" w:sz="6" w:val="single"/>
            </w:tcBorders>
          </w:tcPr>
          <w:p w:rsidR="00000000" w:rsidDel="00000000" w:rsidP="00000000" w:rsidRDefault="00000000" w:rsidRPr="00000000" w14:paraId="000003E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tcBorders>
          </w:tcPr>
          <w:p w:rsidR="00000000" w:rsidDel="00000000" w:rsidP="00000000" w:rsidRDefault="00000000" w:rsidRPr="00000000" w14:paraId="000003EC">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right w:color="000000" w:space="0" w:sz="6" w:val="single"/>
            </w:tcBorders>
          </w:tcPr>
          <w:p w:rsidR="00000000" w:rsidDel="00000000" w:rsidP="00000000" w:rsidRDefault="00000000" w:rsidRPr="00000000" w14:paraId="000003ED">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right w:color="000000" w:space="0" w:sz="6" w:val="single"/>
            </w:tcBorders>
          </w:tcPr>
          <w:p w:rsidR="00000000" w:rsidDel="00000000" w:rsidP="00000000" w:rsidRDefault="00000000" w:rsidRPr="00000000" w14:paraId="000003EE">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right w:color="000000" w:space="0" w:sz="6" w:val="single"/>
            </w:tcBorders>
          </w:tcPr>
          <w:p w:rsidR="00000000" w:rsidDel="00000000" w:rsidP="00000000" w:rsidRDefault="00000000" w:rsidRPr="00000000" w14:paraId="000003EF">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right w:color="000000" w:space="0" w:sz="6" w:val="single"/>
            </w:tcBorders>
          </w:tcPr>
          <w:p w:rsidR="00000000" w:rsidDel="00000000" w:rsidP="00000000" w:rsidRDefault="00000000" w:rsidRPr="00000000" w14:paraId="000003F0">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right w:color="000000" w:space="0" w:sz="12" w:val="single"/>
            </w:tcBorders>
          </w:tcPr>
          <w:p w:rsidR="00000000" w:rsidDel="00000000" w:rsidP="00000000" w:rsidRDefault="00000000" w:rsidRPr="00000000" w14:paraId="000003F1">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right w:color="000000" w:space="0" w:sz="12" w:val="single"/>
            </w:tcBorders>
          </w:tcPr>
          <w:p w:rsidR="00000000" w:rsidDel="00000000" w:rsidP="00000000" w:rsidRDefault="00000000" w:rsidRPr="00000000" w14:paraId="000003F2">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right w:color="000000" w:space="0" w:sz="6" w:val="single"/>
            </w:tcBorders>
          </w:tcPr>
          <w:p w:rsidR="00000000" w:rsidDel="00000000" w:rsidP="00000000" w:rsidRDefault="00000000" w:rsidRPr="00000000" w14:paraId="000003F3">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F4">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F5">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F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F7">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F8">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F9">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FA">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F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tcBorders>
          </w:tcPr>
          <w:p w:rsidR="00000000" w:rsidDel="00000000" w:rsidP="00000000" w:rsidRDefault="00000000" w:rsidRPr="00000000" w14:paraId="000003FC">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right w:color="000000" w:space="0" w:sz="6" w:val="single"/>
            </w:tcBorders>
          </w:tcPr>
          <w:p w:rsidR="00000000" w:rsidDel="00000000" w:rsidP="00000000" w:rsidRDefault="00000000" w:rsidRPr="00000000" w14:paraId="000003FD">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right w:color="000000" w:space="0" w:sz="6" w:val="single"/>
            </w:tcBorders>
          </w:tcPr>
          <w:p w:rsidR="00000000" w:rsidDel="00000000" w:rsidP="00000000" w:rsidRDefault="00000000" w:rsidRPr="00000000" w14:paraId="000003FE">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right w:color="000000" w:space="0" w:sz="6" w:val="single"/>
            </w:tcBorders>
          </w:tcPr>
          <w:p w:rsidR="00000000" w:rsidDel="00000000" w:rsidP="00000000" w:rsidRDefault="00000000" w:rsidRPr="00000000" w14:paraId="000003FF">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right w:color="000000" w:space="0" w:sz="6" w:val="single"/>
            </w:tcBorders>
          </w:tcPr>
          <w:p w:rsidR="00000000" w:rsidDel="00000000" w:rsidP="00000000" w:rsidRDefault="00000000" w:rsidRPr="00000000" w14:paraId="00000400">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right w:color="000000" w:space="0" w:sz="12" w:val="single"/>
            </w:tcBorders>
          </w:tcPr>
          <w:p w:rsidR="00000000" w:rsidDel="00000000" w:rsidP="00000000" w:rsidRDefault="00000000" w:rsidRPr="00000000" w14:paraId="00000401">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right w:color="000000" w:space="0" w:sz="12" w:val="single"/>
            </w:tcBorders>
          </w:tcPr>
          <w:p w:rsidR="00000000" w:rsidDel="00000000" w:rsidP="00000000" w:rsidRDefault="00000000" w:rsidRPr="00000000" w14:paraId="00000402">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403">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404">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05">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0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07">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08">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409">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40A">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40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40C">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0D">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0E">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0F">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10">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411">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412">
            <w:pPr>
              <w:spacing w:before="120" w:lineRule="auto"/>
              <w:jc w:val="center"/>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413">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w:t>
      </w:r>
    </w:p>
    <w:p w:rsidR="00000000" w:rsidDel="00000000" w:rsidP="00000000" w:rsidRDefault="00000000" w:rsidRPr="00000000" w14:paraId="00000414">
      <w:pPr>
        <w:spacing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au nom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415">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Date…………………………………………</w:t>
      </w:r>
    </w:p>
    <w:p w:rsidR="00000000" w:rsidDel="00000000" w:rsidP="00000000" w:rsidRDefault="00000000" w:rsidRPr="00000000" w14:paraId="00000416">
      <w:pPr>
        <w:pageBreakBefore w:val="1"/>
        <w:spacing w:before="360" w:line="360" w:lineRule="auto"/>
        <w:jc w:val="center"/>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VOLUME 1</w:t>
      </w:r>
    </w:p>
    <w:p w:rsidR="00000000" w:rsidDel="00000000" w:rsidP="00000000" w:rsidRDefault="00000000" w:rsidRPr="00000000" w14:paraId="00000417">
      <w:pPr>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SECTION 4</w:t>
      </w:r>
    </w:p>
    <w:p w:rsidR="00000000" w:rsidDel="00000000" w:rsidP="00000000" w:rsidRDefault="00000000" w:rsidRPr="00000000" w14:paraId="00000418">
      <w:pPr>
        <w:pStyle w:val="Heading1"/>
        <w:rPr>
          <w:color w:val="000000"/>
        </w:rPr>
      </w:pPr>
      <w:bookmarkStart w:colFirst="0" w:colLast="0" w:name="_heading=h.17dp8vu" w:id="32"/>
      <w:bookmarkEnd w:id="32"/>
      <w:r w:rsidDel="00000000" w:rsidR="00000000" w:rsidRPr="00000000">
        <w:rPr>
          <w:color w:val="000000"/>
          <w:rtl w:val="0"/>
        </w:rPr>
        <w:t xml:space="preserve">FORMULAIRE 4.6.3</w:t>
      </w:r>
    </w:p>
    <w:p w:rsidR="00000000" w:rsidDel="00000000" w:rsidP="00000000" w:rsidRDefault="00000000" w:rsidRPr="00000000" w14:paraId="00000419">
      <w:pPr>
        <w:pStyle w:val="Heading1"/>
        <w:rPr>
          <w:color w:val="000000"/>
        </w:rPr>
      </w:pPr>
      <w:bookmarkStart w:colFirst="0" w:colLast="0" w:name="_heading=h.3rdcrjn" w:id="33"/>
      <w:bookmarkEnd w:id="33"/>
      <w:r w:rsidDel="00000000" w:rsidR="00000000" w:rsidRPr="00000000">
        <w:rPr>
          <w:color w:val="000000"/>
          <w:rtl w:val="0"/>
        </w:rPr>
        <w:t xml:space="preserve">PLAN DE TRAVAIL ET PROGRAMME</w:t>
      </w:r>
    </w:p>
    <w:p w:rsidR="00000000" w:rsidDel="00000000" w:rsidP="00000000" w:rsidRDefault="00000000" w:rsidRPr="00000000" w14:paraId="0000041A">
      <w:pPr>
        <w:spacing w:before="240" w:lineRule="auto"/>
        <w:ind w:left="851"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4.6.3.1</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41B">
      <w:pPr>
        <w:spacing w:before="240" w:lineRule="auto"/>
        <w:ind w:left="851"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4.6.3.2</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Donnez une brève description de votre programme d’exécution des travaux en conformité avec la méthode de construction requise et la date d’achèvement indiquée.</w:t>
      </w:r>
    </w:p>
    <w:p w:rsidR="00000000" w:rsidDel="00000000" w:rsidP="00000000" w:rsidRDefault="00000000" w:rsidRPr="00000000" w14:paraId="0000041C">
      <w:pPr>
        <w:spacing w:before="240" w:lineRule="auto"/>
        <w:ind w:left="851"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4.6.3.3</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Joignez un programme de construction et les activités pertinentes, les dates, la répartition des ressources en termes de main-d’œuvre et d’installations, etc.</w:t>
      </w:r>
    </w:p>
    <w:p w:rsidR="00000000" w:rsidDel="00000000" w:rsidP="00000000" w:rsidRDefault="00000000" w:rsidRPr="00000000" w14:paraId="0000041D">
      <w:pPr>
        <w:spacing w:before="240" w:lineRule="auto"/>
        <w:ind w:left="851"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4.6.3.4</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Si le soumissionnaire envisage de sous-traiter une partie des travaux, il doit fournir les détails suivants:</w:t>
      </w:r>
    </w:p>
    <w:p w:rsidR="00000000" w:rsidDel="00000000" w:rsidP="00000000" w:rsidRDefault="00000000" w:rsidRPr="00000000" w14:paraId="0000041E">
      <w:pPr>
        <w:spacing w:before="240" w:lineRule="auto"/>
        <w:jc w:val="both"/>
        <w:rPr>
          <w:rFonts w:ascii="Arial" w:cs="Arial" w:eastAsia="Arial" w:hAnsi="Arial"/>
          <w:sz w:val="22"/>
          <w:szCs w:val="22"/>
        </w:rPr>
      </w:pPr>
      <w:r w:rsidDel="00000000" w:rsidR="00000000" w:rsidRPr="00000000">
        <w:rPr>
          <w:rtl w:val="0"/>
        </w:rPr>
      </w:r>
    </w:p>
    <w:tbl>
      <w:tblPr>
        <w:tblStyle w:val="Table17"/>
        <w:tblW w:w="8044.000000000001"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78"/>
        <w:gridCol w:w="1999"/>
        <w:gridCol w:w="2106"/>
        <w:gridCol w:w="2061"/>
        <w:tblGridChange w:id="0">
          <w:tblGrid>
            <w:gridCol w:w="1878"/>
            <w:gridCol w:w="1999"/>
            <w:gridCol w:w="2106"/>
            <w:gridCol w:w="2061"/>
          </w:tblGrid>
        </w:tblGridChange>
      </w:tblGrid>
      <w:tr>
        <w:trPr>
          <w:cantSplit w:val="1"/>
          <w:tblHeader w:val="0"/>
        </w:trPr>
        <w:tc>
          <w:tcPr>
            <w:tcBorders>
              <w:top w:color="000000" w:space="0" w:sz="6" w:val="single"/>
              <w:left w:color="000000" w:space="0" w:sz="6" w:val="single"/>
              <w:bottom w:color="000000" w:space="0" w:sz="12" w:val="single"/>
              <w:right w:color="000000" w:space="0" w:sz="6" w:val="single"/>
            </w:tcBorders>
          </w:tcPr>
          <w:p w:rsidR="00000000" w:rsidDel="00000000" w:rsidP="00000000" w:rsidRDefault="00000000" w:rsidRPr="00000000" w14:paraId="0000041F">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Travaux proposés pour la sous-traitance</w:t>
            </w:r>
          </w:p>
        </w:tc>
        <w:tc>
          <w:tcPr>
            <w:tcBorders>
              <w:top w:color="000000" w:space="0" w:sz="6" w:val="single"/>
              <w:bottom w:color="000000" w:space="0" w:sz="12" w:val="single"/>
              <w:right w:color="000000" w:space="0" w:sz="6" w:val="single"/>
            </w:tcBorders>
          </w:tcPr>
          <w:p w:rsidR="00000000" w:rsidDel="00000000" w:rsidP="00000000" w:rsidRDefault="00000000" w:rsidRPr="00000000" w14:paraId="00000420">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 et coordonnées des sous-traitants</w:t>
            </w:r>
          </w:p>
        </w:tc>
        <w:tc>
          <w:tcPr>
            <w:tcBorders>
              <w:top w:color="000000" w:space="0" w:sz="6" w:val="single"/>
              <w:bottom w:color="000000" w:space="0" w:sz="12" w:val="single"/>
              <w:right w:color="000000" w:space="0" w:sz="6" w:val="single"/>
            </w:tcBorders>
          </w:tcPr>
          <w:p w:rsidR="00000000" w:rsidDel="00000000" w:rsidP="00000000" w:rsidRDefault="00000000" w:rsidRPr="00000000" w14:paraId="00000421">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Valeur en % de la sous-traitance rapportée au coût total du projet</w:t>
            </w:r>
          </w:p>
        </w:tc>
        <w:tc>
          <w:tcPr>
            <w:tcBorders>
              <w:top w:color="000000" w:space="0" w:sz="6" w:val="single"/>
              <w:bottom w:color="000000" w:space="0" w:sz="12" w:val="single"/>
              <w:right w:color="000000" w:space="0" w:sz="6" w:val="single"/>
            </w:tcBorders>
          </w:tcPr>
          <w:p w:rsidR="00000000" w:rsidDel="00000000" w:rsidP="00000000" w:rsidRDefault="00000000" w:rsidRPr="00000000" w14:paraId="00000422">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Expérience de travaux similaires (détailler)</w:t>
            </w:r>
          </w:p>
        </w:tc>
      </w:tr>
      <w:tr>
        <w:trPr>
          <w:cantSplit w:val="1"/>
          <w:tblHeader w:val="0"/>
        </w:trPr>
        <w:tc>
          <w:tcPr>
            <w:tcBorders>
              <w:left w:color="000000" w:space="0" w:sz="6" w:val="single"/>
              <w:bottom w:color="000000" w:space="0" w:sz="6" w:val="single"/>
              <w:right w:color="000000" w:space="0" w:sz="6" w:val="single"/>
            </w:tcBorders>
          </w:tcPr>
          <w:p w:rsidR="00000000" w:rsidDel="00000000" w:rsidP="00000000" w:rsidRDefault="00000000" w:rsidRPr="00000000" w14:paraId="00000423">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424">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6" w:val="single"/>
            </w:tcBorders>
          </w:tcPr>
          <w:p w:rsidR="00000000" w:rsidDel="00000000" w:rsidP="00000000" w:rsidRDefault="00000000" w:rsidRPr="00000000" w14:paraId="00000425">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6" w:val="single"/>
            </w:tcBorders>
          </w:tcPr>
          <w:p w:rsidR="00000000" w:rsidDel="00000000" w:rsidP="00000000" w:rsidRDefault="00000000" w:rsidRPr="00000000" w14:paraId="00000426">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27">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6" w:val="single"/>
            </w:tcBorders>
          </w:tcPr>
          <w:p w:rsidR="00000000" w:rsidDel="00000000" w:rsidP="00000000" w:rsidRDefault="00000000" w:rsidRPr="00000000" w14:paraId="00000428">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6" w:val="single"/>
            </w:tcBorders>
          </w:tcPr>
          <w:p w:rsidR="00000000" w:rsidDel="00000000" w:rsidP="00000000" w:rsidRDefault="00000000" w:rsidRPr="00000000" w14:paraId="00000429">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6" w:val="single"/>
            </w:tcBorders>
          </w:tcPr>
          <w:p w:rsidR="00000000" w:rsidDel="00000000" w:rsidP="00000000" w:rsidRDefault="00000000" w:rsidRPr="00000000" w14:paraId="0000042A">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2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6" w:val="single"/>
            </w:tcBorders>
          </w:tcPr>
          <w:p w:rsidR="00000000" w:rsidDel="00000000" w:rsidP="00000000" w:rsidRDefault="00000000" w:rsidRPr="00000000" w14:paraId="0000042C">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42D">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42E">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2F">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6" w:val="single"/>
            </w:tcBorders>
          </w:tcPr>
          <w:p w:rsidR="00000000" w:rsidDel="00000000" w:rsidP="00000000" w:rsidRDefault="00000000" w:rsidRPr="00000000" w14:paraId="00000430">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431">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432">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33">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6" w:val="single"/>
            </w:tcBorders>
          </w:tcPr>
          <w:p w:rsidR="00000000" w:rsidDel="00000000" w:rsidP="00000000" w:rsidRDefault="00000000" w:rsidRPr="00000000" w14:paraId="00000434">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435">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436">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37">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6" w:val="single"/>
            </w:tcBorders>
          </w:tcPr>
          <w:p w:rsidR="00000000" w:rsidDel="00000000" w:rsidP="00000000" w:rsidRDefault="00000000" w:rsidRPr="00000000" w14:paraId="00000438">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439">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43A">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3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6" w:val="single"/>
            </w:tcBorders>
          </w:tcPr>
          <w:p w:rsidR="00000000" w:rsidDel="00000000" w:rsidP="00000000" w:rsidRDefault="00000000" w:rsidRPr="00000000" w14:paraId="0000043C">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43D">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43E">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3F">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6" w:val="single"/>
            </w:tcBorders>
          </w:tcPr>
          <w:p w:rsidR="00000000" w:rsidDel="00000000" w:rsidP="00000000" w:rsidRDefault="00000000" w:rsidRPr="00000000" w14:paraId="00000440">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441">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442">
            <w:pPr>
              <w:spacing w:before="120" w:lineRule="auto"/>
              <w:jc w:val="center"/>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443">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w:t>
      </w:r>
    </w:p>
    <w:p w:rsidR="00000000" w:rsidDel="00000000" w:rsidP="00000000" w:rsidRDefault="00000000" w:rsidRPr="00000000" w14:paraId="00000444">
      <w:pPr>
        <w:spacing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au nom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445">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446">
      <w:pPr>
        <w:spacing w:before="240" w:lineRule="auto"/>
        <w:jc w:val="both"/>
        <w:rPr>
          <w:rFonts w:ascii="Arial" w:cs="Arial" w:eastAsia="Arial" w:hAnsi="Arial"/>
        </w:rPr>
      </w:pPr>
      <w:r w:rsidDel="00000000" w:rsidR="00000000" w:rsidRPr="00000000">
        <w:rPr>
          <w:rFonts w:ascii="Arial" w:cs="Arial" w:eastAsia="Arial" w:hAnsi="Arial"/>
          <w:sz w:val="22"/>
          <w:szCs w:val="22"/>
          <w:rtl w:val="0"/>
        </w:rPr>
        <w:t xml:space="preserve">Date ……………………………….</w:t>
      </w:r>
      <w:r w:rsidDel="00000000" w:rsidR="00000000" w:rsidRPr="00000000">
        <w:rPr>
          <w:rtl w:val="0"/>
        </w:rPr>
      </w:r>
    </w:p>
    <w:p w:rsidR="00000000" w:rsidDel="00000000" w:rsidP="00000000" w:rsidRDefault="00000000" w:rsidRPr="00000000" w14:paraId="00000447">
      <w:pPr>
        <w:pageBreakBefore w:val="1"/>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VOLUME 1</w:t>
      </w:r>
    </w:p>
    <w:p w:rsidR="00000000" w:rsidDel="00000000" w:rsidP="00000000" w:rsidRDefault="00000000" w:rsidRPr="00000000" w14:paraId="00000448">
      <w:pPr>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SECTION 4</w:t>
      </w:r>
    </w:p>
    <w:p w:rsidR="00000000" w:rsidDel="00000000" w:rsidP="00000000" w:rsidRDefault="00000000" w:rsidRPr="00000000" w14:paraId="00000449">
      <w:pPr>
        <w:pStyle w:val="Heading1"/>
        <w:rPr>
          <w:color w:val="000000"/>
        </w:rPr>
      </w:pPr>
      <w:bookmarkStart w:colFirst="0" w:colLast="0" w:name="_heading=h.26in1rg" w:id="34"/>
      <w:bookmarkEnd w:id="34"/>
      <w:r w:rsidDel="00000000" w:rsidR="00000000" w:rsidRPr="00000000">
        <w:rPr>
          <w:color w:val="000000"/>
          <w:rtl w:val="0"/>
        </w:rPr>
        <w:t xml:space="preserve">FORMULAIRE 4.6.4</w:t>
      </w:r>
    </w:p>
    <w:p w:rsidR="00000000" w:rsidDel="00000000" w:rsidP="00000000" w:rsidRDefault="00000000" w:rsidRPr="00000000" w14:paraId="0000044A">
      <w:pPr>
        <w:pStyle w:val="Heading1"/>
        <w:rPr>
          <w:color w:val="000000"/>
        </w:rPr>
      </w:pPr>
      <w:bookmarkStart w:colFirst="0" w:colLast="0" w:name="_heading=h.lnxbz9" w:id="35"/>
      <w:bookmarkEnd w:id="35"/>
      <w:r w:rsidDel="00000000" w:rsidR="00000000" w:rsidRPr="00000000">
        <w:rPr>
          <w:color w:val="000000"/>
          <w:rtl w:val="0"/>
        </w:rPr>
        <w:t xml:space="preserve">EXPÉRIENCE EN TANT QUE CONTRACTANT</w:t>
      </w:r>
    </w:p>
    <w:p w:rsidR="00000000" w:rsidDel="00000000" w:rsidP="00000000" w:rsidRDefault="00000000" w:rsidRPr="00000000" w14:paraId="0000044B">
      <w:pPr>
        <w:spacing w:before="24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4.6.4.1</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 Liste des marchés de nature et d’ampleur similaires exécutés au cours des 2 dernières années</w:t>
      </w:r>
    </w:p>
    <w:p w:rsidR="00000000" w:rsidDel="00000000" w:rsidP="00000000" w:rsidRDefault="00000000" w:rsidRPr="00000000" w14:paraId="0000044C">
      <w:pPr>
        <w:spacing w:before="240" w:lineRule="auto"/>
        <w:jc w:val="both"/>
        <w:rPr>
          <w:rFonts w:ascii="Arial" w:cs="Arial" w:eastAsia="Arial" w:hAnsi="Arial"/>
          <w:sz w:val="22"/>
          <w:szCs w:val="22"/>
        </w:rPr>
      </w:pPr>
      <w:r w:rsidDel="00000000" w:rsidR="00000000" w:rsidRPr="00000000">
        <w:rPr>
          <w:rtl w:val="0"/>
        </w:rPr>
      </w:r>
    </w:p>
    <w:tbl>
      <w:tblPr>
        <w:tblStyle w:val="Table18"/>
        <w:tblW w:w="9498.0" w:type="dxa"/>
        <w:jc w:val="left"/>
        <w:tblInd w:w="-142.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102"/>
        <w:gridCol w:w="1560"/>
        <w:gridCol w:w="960"/>
        <w:gridCol w:w="960"/>
        <w:gridCol w:w="1089"/>
        <w:gridCol w:w="1275"/>
        <w:gridCol w:w="1134"/>
        <w:gridCol w:w="1418"/>
        <w:tblGridChange w:id="0">
          <w:tblGrid>
            <w:gridCol w:w="1102"/>
            <w:gridCol w:w="1560"/>
            <w:gridCol w:w="960"/>
            <w:gridCol w:w="960"/>
            <w:gridCol w:w="1089"/>
            <w:gridCol w:w="1275"/>
            <w:gridCol w:w="1134"/>
            <w:gridCol w:w="1418"/>
          </w:tblGrid>
        </w:tblGridChange>
      </w:tblGrid>
      <w:tr>
        <w:trPr>
          <w:cantSplit w:val="1"/>
          <w:tblHeader w:val="0"/>
        </w:trPr>
        <w:tc>
          <w:tcPr/>
          <w:p w:rsidR="00000000" w:rsidDel="00000000" w:rsidP="00000000" w:rsidRDefault="00000000" w:rsidRPr="00000000" w14:paraId="0000044D">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 du projet/</w:t>
              <w:br w:type="textWrapping"/>
              <w:t xml:space="preserve">type de travaux</w:t>
            </w:r>
          </w:p>
        </w:tc>
        <w:tc>
          <w:tcPr/>
          <w:p w:rsidR="00000000" w:rsidDel="00000000" w:rsidP="00000000" w:rsidRDefault="00000000" w:rsidRPr="00000000" w14:paraId="0000044E">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Valeur totale des travaux réalisés sous la responsabilité du contractant</w:t>
            </w:r>
            <w:r w:rsidDel="00000000" w:rsidR="00000000" w:rsidRPr="00000000">
              <w:rPr>
                <w:rFonts w:ascii="Arial" w:cs="Arial" w:eastAsia="Arial" w:hAnsi="Arial"/>
                <w:b w:val="1"/>
                <w:sz w:val="22"/>
                <w:szCs w:val="22"/>
                <w:vertAlign w:val="superscript"/>
                <w:rtl w:val="0"/>
              </w:rPr>
              <w:t xml:space="preserve">2</w:t>
            </w:r>
            <w:r w:rsidDel="00000000" w:rsidR="00000000" w:rsidRPr="00000000">
              <w:rPr>
                <w:rtl w:val="0"/>
              </w:rPr>
            </w:r>
          </w:p>
        </w:tc>
        <w:tc>
          <w:tcPr/>
          <w:p w:rsidR="00000000" w:rsidDel="00000000" w:rsidP="00000000" w:rsidRDefault="00000000" w:rsidRPr="00000000" w14:paraId="0000044F">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Période du marché</w:t>
            </w:r>
          </w:p>
        </w:tc>
        <w:tc>
          <w:tcPr/>
          <w:p w:rsidR="00000000" w:rsidDel="00000000" w:rsidP="00000000" w:rsidRDefault="00000000" w:rsidRPr="00000000" w14:paraId="00000450">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Date de commencement</w:t>
            </w:r>
          </w:p>
        </w:tc>
        <w:tc>
          <w:tcPr/>
          <w:p w:rsidR="00000000" w:rsidDel="00000000" w:rsidP="00000000" w:rsidRDefault="00000000" w:rsidRPr="00000000" w14:paraId="00000451">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 des travaux réalisés</w:t>
            </w:r>
          </w:p>
        </w:tc>
        <w:tc>
          <w:tcPr/>
          <w:p w:rsidR="00000000" w:rsidDel="00000000" w:rsidP="00000000" w:rsidRDefault="00000000" w:rsidRPr="00000000" w14:paraId="00000452">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Maître d’ouvrage et lieu </w:t>
            </w:r>
          </w:p>
        </w:tc>
        <w:tc>
          <w:tcPr/>
          <w:p w:rsidR="00000000" w:rsidDel="00000000" w:rsidP="00000000" w:rsidRDefault="00000000" w:rsidRPr="00000000" w14:paraId="00000453">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Maître d’ouvrage (M) ou sous-traitant (S)</w:t>
            </w:r>
          </w:p>
        </w:tc>
        <w:tc>
          <w:tcPr/>
          <w:p w:rsidR="00000000" w:rsidDel="00000000" w:rsidP="00000000" w:rsidRDefault="00000000" w:rsidRPr="00000000" w14:paraId="00000454">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Réception définitive?</w:t>
            </w:r>
            <w:r w:rsidDel="00000000" w:rsidR="00000000" w:rsidRPr="00000000">
              <w:rPr>
                <w:rFonts w:ascii="Arial" w:cs="Arial" w:eastAsia="Arial" w:hAnsi="Arial"/>
                <w:sz w:val="20"/>
                <w:szCs w:val="20"/>
                <w:rtl w:val="0"/>
              </w:rPr>
              <w:t xml:space="preserve"> </w:t>
              <w:br w:type="textWrapping"/>
            </w:r>
            <w:r w:rsidDel="00000000" w:rsidR="00000000" w:rsidRPr="00000000">
              <w:rPr>
                <w:rFonts w:ascii="Arial" w:cs="Arial" w:eastAsia="Arial" w:hAnsi="Arial"/>
                <w:b w:val="1"/>
                <w:sz w:val="22"/>
                <w:szCs w:val="22"/>
                <w:rtl w:val="0"/>
              </w:rPr>
              <w:t xml:space="preserve">- Oui</w:t>
            </w:r>
            <w:r w:rsidDel="00000000" w:rsidR="00000000" w:rsidRPr="00000000">
              <w:rPr>
                <w:rFonts w:ascii="Arial" w:cs="Arial" w:eastAsia="Arial" w:hAnsi="Arial"/>
                <w:sz w:val="20"/>
                <w:szCs w:val="20"/>
                <w:rtl w:val="0"/>
              </w:rPr>
              <w:t xml:space="preserve"> </w:t>
              <w:br w:type="textWrapping"/>
            </w:r>
            <w:r w:rsidDel="00000000" w:rsidR="00000000" w:rsidRPr="00000000">
              <w:rPr>
                <w:rFonts w:ascii="Arial" w:cs="Arial" w:eastAsia="Arial" w:hAnsi="Arial"/>
                <w:b w:val="1"/>
                <w:sz w:val="22"/>
                <w:szCs w:val="22"/>
                <w:rtl w:val="0"/>
              </w:rPr>
              <w:t xml:space="preserve">- Pas encore (marchés en cours)</w:t>
            </w:r>
            <w:r w:rsidDel="00000000" w:rsidR="00000000" w:rsidRPr="00000000">
              <w:rPr>
                <w:rFonts w:ascii="Arial" w:cs="Arial" w:eastAsia="Arial" w:hAnsi="Arial"/>
                <w:sz w:val="20"/>
                <w:szCs w:val="20"/>
                <w:rtl w:val="0"/>
              </w:rPr>
              <w:t xml:space="preserve"> </w:t>
              <w:br w:type="textWrapping"/>
            </w:r>
            <w:r w:rsidDel="00000000" w:rsidR="00000000" w:rsidRPr="00000000">
              <w:rPr>
                <w:rFonts w:ascii="Arial" w:cs="Arial" w:eastAsia="Arial" w:hAnsi="Arial"/>
                <w:b w:val="1"/>
                <w:sz w:val="22"/>
                <w:szCs w:val="22"/>
                <w:rtl w:val="0"/>
              </w:rPr>
              <w:t xml:space="preserve">- Non</w:t>
            </w:r>
          </w:p>
        </w:tc>
      </w:tr>
      <w:tr>
        <w:trPr>
          <w:cantSplit w:val="1"/>
          <w:tblHeader w:val="0"/>
        </w:trPr>
        <w:tc>
          <w:tcPr/>
          <w:p w:rsidR="00000000" w:rsidDel="00000000" w:rsidP="00000000" w:rsidRDefault="00000000" w:rsidRPr="00000000" w14:paraId="00000455">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 Dans le pays du siège social</w:t>
            </w:r>
          </w:p>
        </w:tc>
        <w:tc>
          <w:tcPr/>
          <w:p w:rsidR="00000000" w:rsidDel="00000000" w:rsidP="00000000" w:rsidRDefault="00000000" w:rsidRPr="00000000" w14:paraId="0000045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5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5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59">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5A">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5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5C">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5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5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5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1">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2">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4">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6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9">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A">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C">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6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1">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2">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4">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7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9">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A">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C">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7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1">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2">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4">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8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9">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A">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C">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8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1">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2">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4">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9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9">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A">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C">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9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1">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2">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4">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A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9">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A">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C">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A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B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B1">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B2">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B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B4">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B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B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B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B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B9">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BA">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B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BC">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B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B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B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1">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2">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4">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C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9">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A">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C">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C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1">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2">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4">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D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9">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A">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C">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D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E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E1">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E2">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E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E4">
            <w:pPr>
              <w:spacing w:before="120" w:lineRule="auto"/>
              <w:jc w:val="center"/>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4E5">
      <w:pPr>
        <w:spacing w:before="240" w:lineRule="auto"/>
        <w:jc w:val="both"/>
        <w:rPr>
          <w:rFonts w:ascii="Arial" w:cs="Arial" w:eastAsia="Arial" w:hAnsi="Arial"/>
          <w:sz w:val="22"/>
          <w:szCs w:val="22"/>
        </w:rPr>
      </w:pPr>
      <w:r w:rsidDel="00000000" w:rsidR="00000000" w:rsidRPr="00000000">
        <w:br w:type="page"/>
      </w:r>
      <w:r w:rsidDel="00000000" w:rsidR="00000000" w:rsidRPr="00000000">
        <w:rPr>
          <w:rtl w:val="0"/>
        </w:rPr>
      </w:r>
    </w:p>
    <w:tbl>
      <w:tblPr>
        <w:tblStyle w:val="Table19"/>
        <w:tblW w:w="9498.0" w:type="dxa"/>
        <w:jc w:val="left"/>
        <w:tblInd w:w="-142.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102"/>
        <w:gridCol w:w="1560"/>
        <w:gridCol w:w="960"/>
        <w:gridCol w:w="960"/>
        <w:gridCol w:w="1089"/>
        <w:gridCol w:w="1275"/>
        <w:gridCol w:w="1134"/>
        <w:gridCol w:w="1418"/>
        <w:tblGridChange w:id="0">
          <w:tblGrid>
            <w:gridCol w:w="1102"/>
            <w:gridCol w:w="1560"/>
            <w:gridCol w:w="960"/>
            <w:gridCol w:w="960"/>
            <w:gridCol w:w="1089"/>
            <w:gridCol w:w="1275"/>
            <w:gridCol w:w="1134"/>
            <w:gridCol w:w="1418"/>
          </w:tblGrid>
        </w:tblGridChange>
      </w:tblGrid>
      <w:tr>
        <w:trPr>
          <w:cantSplit w:val="1"/>
          <w:tblHeader w:val="0"/>
        </w:trPr>
        <w:tc>
          <w:tcPr/>
          <w:p w:rsidR="00000000" w:rsidDel="00000000" w:rsidP="00000000" w:rsidRDefault="00000000" w:rsidRPr="00000000" w14:paraId="000004E6">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 du projet/</w:t>
              <w:br w:type="textWrapping"/>
              <w:t xml:space="preserve">type de travaux</w:t>
            </w:r>
          </w:p>
        </w:tc>
        <w:tc>
          <w:tcPr/>
          <w:p w:rsidR="00000000" w:rsidDel="00000000" w:rsidP="00000000" w:rsidRDefault="00000000" w:rsidRPr="00000000" w14:paraId="000004E7">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Valeur totale des travaux réalisés sous la responsabilité du contractant</w:t>
            </w:r>
            <w:r w:rsidDel="00000000" w:rsidR="00000000" w:rsidRPr="00000000">
              <w:rPr>
                <w:rFonts w:ascii="Arial" w:cs="Arial" w:eastAsia="Arial" w:hAnsi="Arial"/>
                <w:b w:val="1"/>
                <w:sz w:val="22"/>
                <w:szCs w:val="22"/>
                <w:vertAlign w:val="superscript"/>
              </w:rPr>
              <w:footnoteReference w:customMarkFollows="0" w:id="3"/>
            </w:r>
            <w:r w:rsidDel="00000000" w:rsidR="00000000" w:rsidRPr="00000000">
              <w:rPr>
                <w:rtl w:val="0"/>
              </w:rPr>
            </w:r>
          </w:p>
        </w:tc>
        <w:tc>
          <w:tcPr/>
          <w:p w:rsidR="00000000" w:rsidDel="00000000" w:rsidP="00000000" w:rsidRDefault="00000000" w:rsidRPr="00000000" w14:paraId="000004E8">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Période du marché</w:t>
            </w:r>
          </w:p>
        </w:tc>
        <w:tc>
          <w:tcPr/>
          <w:p w:rsidR="00000000" w:rsidDel="00000000" w:rsidP="00000000" w:rsidRDefault="00000000" w:rsidRPr="00000000" w14:paraId="000004E9">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Date de commencement</w:t>
            </w:r>
          </w:p>
        </w:tc>
        <w:tc>
          <w:tcPr/>
          <w:p w:rsidR="00000000" w:rsidDel="00000000" w:rsidP="00000000" w:rsidRDefault="00000000" w:rsidRPr="00000000" w14:paraId="000004EA">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 des travaux réalisés</w:t>
            </w:r>
          </w:p>
        </w:tc>
        <w:tc>
          <w:tcPr/>
          <w:p w:rsidR="00000000" w:rsidDel="00000000" w:rsidP="00000000" w:rsidRDefault="00000000" w:rsidRPr="00000000" w14:paraId="000004EB">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Maître d’ouvrage et lieu </w:t>
            </w:r>
          </w:p>
        </w:tc>
        <w:tc>
          <w:tcPr/>
          <w:p w:rsidR="00000000" w:rsidDel="00000000" w:rsidP="00000000" w:rsidRDefault="00000000" w:rsidRPr="00000000" w14:paraId="000004EC">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Maître d’ouvrage (M) ou sous-traitant (S)</w:t>
            </w:r>
          </w:p>
        </w:tc>
        <w:tc>
          <w:tcPr/>
          <w:p w:rsidR="00000000" w:rsidDel="00000000" w:rsidP="00000000" w:rsidRDefault="00000000" w:rsidRPr="00000000" w14:paraId="000004ED">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Réception définitive?</w:t>
            </w:r>
            <w:r w:rsidDel="00000000" w:rsidR="00000000" w:rsidRPr="00000000">
              <w:rPr>
                <w:rFonts w:ascii="Arial" w:cs="Arial" w:eastAsia="Arial" w:hAnsi="Arial"/>
                <w:sz w:val="20"/>
                <w:szCs w:val="20"/>
                <w:rtl w:val="0"/>
              </w:rPr>
              <w:t xml:space="preserve"> </w:t>
              <w:br w:type="textWrapping"/>
            </w:r>
            <w:r w:rsidDel="00000000" w:rsidR="00000000" w:rsidRPr="00000000">
              <w:rPr>
                <w:rFonts w:ascii="Arial" w:cs="Arial" w:eastAsia="Arial" w:hAnsi="Arial"/>
                <w:b w:val="1"/>
                <w:sz w:val="22"/>
                <w:szCs w:val="22"/>
                <w:rtl w:val="0"/>
              </w:rPr>
              <w:t xml:space="preserve">- Oui</w:t>
            </w:r>
            <w:r w:rsidDel="00000000" w:rsidR="00000000" w:rsidRPr="00000000">
              <w:rPr>
                <w:rFonts w:ascii="Arial" w:cs="Arial" w:eastAsia="Arial" w:hAnsi="Arial"/>
                <w:sz w:val="20"/>
                <w:szCs w:val="20"/>
                <w:rtl w:val="0"/>
              </w:rPr>
              <w:t xml:space="preserve"> </w:t>
              <w:br w:type="textWrapping"/>
            </w:r>
            <w:r w:rsidDel="00000000" w:rsidR="00000000" w:rsidRPr="00000000">
              <w:rPr>
                <w:rFonts w:ascii="Arial" w:cs="Arial" w:eastAsia="Arial" w:hAnsi="Arial"/>
                <w:b w:val="1"/>
                <w:sz w:val="22"/>
                <w:szCs w:val="22"/>
                <w:rtl w:val="0"/>
              </w:rPr>
              <w:t xml:space="preserve">- Pas encore (marchés en cours)</w:t>
            </w:r>
            <w:r w:rsidDel="00000000" w:rsidR="00000000" w:rsidRPr="00000000">
              <w:rPr>
                <w:rFonts w:ascii="Arial" w:cs="Arial" w:eastAsia="Arial" w:hAnsi="Arial"/>
                <w:sz w:val="20"/>
                <w:szCs w:val="20"/>
                <w:rtl w:val="0"/>
              </w:rPr>
              <w:t xml:space="preserve"> </w:t>
              <w:br w:type="textWrapping"/>
            </w:r>
            <w:r w:rsidDel="00000000" w:rsidR="00000000" w:rsidRPr="00000000">
              <w:rPr>
                <w:rFonts w:ascii="Arial" w:cs="Arial" w:eastAsia="Arial" w:hAnsi="Arial"/>
                <w:b w:val="1"/>
                <w:sz w:val="22"/>
                <w:szCs w:val="22"/>
                <w:rtl w:val="0"/>
              </w:rPr>
              <w:t xml:space="preserve">- Non</w:t>
            </w:r>
          </w:p>
        </w:tc>
      </w:tr>
      <w:tr>
        <w:trPr>
          <w:cantSplit w:val="1"/>
          <w:tblHeader w:val="0"/>
        </w:trPr>
        <w:tc>
          <w:tcPr/>
          <w:p w:rsidR="00000000" w:rsidDel="00000000" w:rsidP="00000000" w:rsidRDefault="00000000" w:rsidRPr="00000000" w14:paraId="000004EE">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 À l’étranger</w:t>
            </w:r>
          </w:p>
        </w:tc>
        <w:tc>
          <w:tcPr/>
          <w:p w:rsidR="00000000" w:rsidDel="00000000" w:rsidP="00000000" w:rsidRDefault="00000000" w:rsidRPr="00000000" w14:paraId="000004E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1">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2">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4">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5">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F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9">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A">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C">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D">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F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0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01">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02">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0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04">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05">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50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0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0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09">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0A">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0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0C">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0D">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50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0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1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11">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12">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1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14">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15">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51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1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1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19">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1A">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1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1C">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1D">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51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1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2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21">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22">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2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24">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25">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52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2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2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29">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2A">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2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2C">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2D">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52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2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3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31">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32">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3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34">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35">
            <w:pPr>
              <w:spacing w:before="120" w:lineRule="auto"/>
              <w:jc w:val="center"/>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536">
      <w:pPr>
        <w:spacing w:before="24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4.6.4.2</w:t>
      </w:r>
      <w:r w:rsidDel="00000000" w:rsidR="00000000" w:rsidRPr="00000000">
        <w:rPr>
          <w:rFonts w:ascii="Arial" w:cs="Arial" w:eastAsia="Arial" w:hAnsi="Arial"/>
          <w:b w:val="1"/>
          <w:sz w:val="22"/>
          <w:szCs w:val="22"/>
          <w:vertAlign w:val="superscript"/>
        </w:rPr>
        <w:footnoteReference w:customMarkFollows="0" w:id="4"/>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Veuillez joindre les références et certificats disponibles des maîtres d’ouvrage concernés</w:t>
      </w:r>
    </w:p>
    <w:p w:rsidR="00000000" w:rsidDel="00000000" w:rsidP="00000000" w:rsidRDefault="00000000" w:rsidRPr="00000000" w14:paraId="00000537">
      <w:pPr>
        <w:spacing w:before="120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w:t>
      </w:r>
    </w:p>
    <w:p w:rsidR="00000000" w:rsidDel="00000000" w:rsidP="00000000" w:rsidRDefault="00000000" w:rsidRPr="00000000" w14:paraId="00000538">
      <w:pPr>
        <w:spacing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au nom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39">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3A">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Date ………………</w:t>
      </w:r>
    </w:p>
    <w:p w:rsidR="00000000" w:rsidDel="00000000" w:rsidP="00000000" w:rsidRDefault="00000000" w:rsidRPr="00000000" w14:paraId="0000053B">
      <w:pPr>
        <w:pageBreakBefore w:val="1"/>
        <w:spacing w:before="360"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VOLUME 1</w:t>
      </w:r>
    </w:p>
    <w:p w:rsidR="00000000" w:rsidDel="00000000" w:rsidP="00000000" w:rsidRDefault="00000000" w:rsidRPr="00000000" w14:paraId="0000053C">
      <w:pPr>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SECTION 4</w:t>
      </w:r>
    </w:p>
    <w:p w:rsidR="00000000" w:rsidDel="00000000" w:rsidP="00000000" w:rsidRDefault="00000000" w:rsidRPr="00000000" w14:paraId="0000053D">
      <w:pPr>
        <w:pStyle w:val="Heading1"/>
        <w:rPr>
          <w:color w:val="000000"/>
        </w:rPr>
      </w:pPr>
      <w:bookmarkStart w:colFirst="0" w:colLast="0" w:name="_heading=h.35nkun2" w:id="36"/>
      <w:bookmarkEnd w:id="36"/>
      <w:r w:rsidDel="00000000" w:rsidR="00000000" w:rsidRPr="00000000">
        <w:rPr>
          <w:color w:val="000000"/>
          <w:rtl w:val="0"/>
        </w:rPr>
        <w:t xml:space="preserve">FORMULAIRE 4.6.5</w:t>
      </w:r>
    </w:p>
    <w:p w:rsidR="00000000" w:rsidDel="00000000" w:rsidP="00000000" w:rsidRDefault="00000000" w:rsidRPr="00000000" w14:paraId="0000053E">
      <w:pPr>
        <w:pStyle w:val="Heading1"/>
        <w:rPr>
          <w:color w:val="000000"/>
        </w:rPr>
      </w:pPr>
      <w:bookmarkStart w:colFirst="0" w:colLast="0" w:name="_heading=h.1ksv4uv" w:id="37"/>
      <w:bookmarkEnd w:id="37"/>
      <w:r w:rsidDel="00000000" w:rsidR="00000000" w:rsidRPr="00000000">
        <w:rPr>
          <w:color w:val="000000"/>
          <w:rtl w:val="0"/>
        </w:rPr>
        <w:t xml:space="preserve">DONNÉES SUR LES ENTREPRISES COMMUNES</w:t>
      </w:r>
    </w:p>
    <w:p w:rsidR="00000000" w:rsidDel="00000000" w:rsidP="00000000" w:rsidRDefault="00000000" w:rsidRPr="00000000" w14:paraId="0000053F">
      <w:pPr>
        <w:spacing w:before="60" w:lineRule="auto"/>
        <w:jc w:val="both"/>
        <w:rPr>
          <w:rFonts w:ascii="Arial" w:cs="Arial" w:eastAsia="Arial" w:hAnsi="Arial"/>
        </w:rPr>
      </w:pPr>
      <w:r w:rsidDel="00000000" w:rsidR="00000000" w:rsidRPr="00000000">
        <w:rPr>
          <w:rtl w:val="0"/>
        </w:rPr>
      </w:r>
    </w:p>
    <w:tbl>
      <w:tblPr>
        <w:tblStyle w:val="Table20"/>
        <w:tblW w:w="804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045"/>
        <w:tblGridChange w:id="0">
          <w:tblGrid>
            <w:gridCol w:w="8045"/>
          </w:tblGrid>
        </w:tblGridChange>
      </w:tblGrid>
      <w:tr>
        <w:trPr>
          <w:cantSplit w:val="1"/>
          <w:tblHeader w:val="0"/>
        </w:trPr>
        <w:tc>
          <w:tcPr/>
          <w:p w:rsidR="00000000" w:rsidDel="00000000" w:rsidP="00000000" w:rsidRDefault="00000000" w:rsidRPr="00000000" w14:paraId="00000540">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4.6.5.1</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Nom …………………………………………......................................</w:t>
            </w:r>
          </w:p>
        </w:tc>
      </w:tr>
      <w:tr>
        <w:trPr>
          <w:cantSplit w:val="1"/>
          <w:tblHeader w:val="0"/>
        </w:trPr>
        <w:tc>
          <w:tcPr/>
          <w:p w:rsidR="00000000" w:rsidDel="00000000" w:rsidP="00000000" w:rsidRDefault="00000000" w:rsidRPr="00000000" w14:paraId="00000541">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4.6.5.2</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Adresse du comité de direction …………………………………………..</w:t>
            </w:r>
          </w:p>
          <w:p w:rsidR="00000000" w:rsidDel="00000000" w:rsidP="00000000" w:rsidRDefault="00000000" w:rsidRPr="00000000" w14:paraId="00000542">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43">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Télex ………………………………………….......</w:t>
            </w:r>
          </w:p>
          <w:p w:rsidR="00000000" w:rsidDel="00000000" w:rsidP="00000000" w:rsidRDefault="00000000" w:rsidRPr="00000000" w14:paraId="00000544">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Téléphone …………………….Fax……………………………Adresse électronique…..</w:t>
            </w:r>
          </w:p>
        </w:tc>
      </w:tr>
      <w:tr>
        <w:trPr>
          <w:cantSplit w:val="1"/>
          <w:tblHeader w:val="0"/>
        </w:trPr>
        <w:tc>
          <w:tcPr/>
          <w:p w:rsidR="00000000" w:rsidDel="00000000" w:rsidP="00000000" w:rsidRDefault="00000000" w:rsidRPr="00000000" w14:paraId="00000545">
            <w:pPr>
              <w:tabs>
                <w:tab w:val="left" w:leader="none" w:pos="885"/>
                <w:tab w:val="left" w:leader="none" w:pos="1310"/>
              </w:tabs>
              <w:spacing w:before="60" w:lineRule="auto"/>
              <w:ind w:left="885"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4.6.5.3</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Agence dans le pays du maître d’ouvrage, si elle existe (dans le cas d’une entreprise commune/d’un consortium avec un chef de file étranger)</w:t>
            </w:r>
          </w:p>
          <w:p w:rsidR="00000000" w:rsidDel="00000000" w:rsidP="00000000" w:rsidRDefault="00000000" w:rsidRPr="00000000" w14:paraId="00000546">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Adresse administrative …………………………………………................</w:t>
            </w:r>
          </w:p>
          <w:p w:rsidR="00000000" w:rsidDel="00000000" w:rsidP="00000000" w:rsidRDefault="00000000" w:rsidRPr="00000000" w14:paraId="00000547">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48">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Télex ………………………………………….......</w:t>
            </w:r>
          </w:p>
          <w:p w:rsidR="00000000" w:rsidDel="00000000" w:rsidP="00000000" w:rsidRDefault="00000000" w:rsidRPr="00000000" w14:paraId="00000549">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Téléphone …………………………Fax…………………………………..</w:t>
            </w:r>
          </w:p>
        </w:tc>
      </w:tr>
      <w:tr>
        <w:trPr>
          <w:cantSplit w:val="1"/>
          <w:tblHeader w:val="0"/>
        </w:trPr>
        <w:tc>
          <w:tcPr/>
          <w:p w:rsidR="00000000" w:rsidDel="00000000" w:rsidP="00000000" w:rsidRDefault="00000000" w:rsidRPr="00000000" w14:paraId="0000054A">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4.6.5.4</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Noms des membres</w:t>
            </w:r>
          </w:p>
          <w:p w:rsidR="00000000" w:rsidDel="00000000" w:rsidP="00000000" w:rsidRDefault="00000000" w:rsidRPr="00000000" w14:paraId="0000054B">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i)</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4C">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ii)</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4D">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iii)</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4E">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Etc.</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tc>
      </w:tr>
      <w:tr>
        <w:trPr>
          <w:cantSplit w:val="1"/>
          <w:tblHeader w:val="0"/>
        </w:trPr>
        <w:tc>
          <w:tcPr/>
          <w:p w:rsidR="00000000" w:rsidDel="00000000" w:rsidP="00000000" w:rsidRDefault="00000000" w:rsidRPr="00000000" w14:paraId="0000054F">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4.6.5.5</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Nom du chef de file</w:t>
            </w:r>
          </w:p>
          <w:p w:rsidR="00000000" w:rsidDel="00000000" w:rsidP="00000000" w:rsidRDefault="00000000" w:rsidRPr="00000000" w14:paraId="00000550">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51">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tc>
      </w:tr>
      <w:tr>
        <w:trPr>
          <w:cantSplit w:val="1"/>
          <w:tblHeader w:val="0"/>
        </w:trPr>
        <w:tc>
          <w:tcPr/>
          <w:p w:rsidR="00000000" w:rsidDel="00000000" w:rsidP="00000000" w:rsidRDefault="00000000" w:rsidRPr="00000000" w14:paraId="00000552">
            <w:pPr>
              <w:tabs>
                <w:tab w:val="left" w:leader="none" w:pos="885"/>
                <w:tab w:val="left" w:leader="none" w:pos="1310"/>
              </w:tabs>
              <w:spacing w:before="60" w:lineRule="auto"/>
              <w:ind w:left="885"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4.6.5.6</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Accord portant création de l’entreprise commune/du consortium</w:t>
            </w:r>
          </w:p>
          <w:p w:rsidR="00000000" w:rsidDel="00000000" w:rsidP="00000000" w:rsidRDefault="00000000" w:rsidRPr="00000000" w14:paraId="00000553">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i)</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Date de signature: ……………………………………….................</w:t>
            </w:r>
          </w:p>
          <w:p w:rsidR="00000000" w:rsidDel="00000000" w:rsidP="00000000" w:rsidRDefault="00000000" w:rsidRPr="00000000" w14:paraId="00000554">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ii)</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Lieu: ………………………………………......................................</w:t>
            </w:r>
          </w:p>
          <w:p w:rsidR="00000000" w:rsidDel="00000000" w:rsidP="00000000" w:rsidRDefault="00000000" w:rsidRPr="00000000" w14:paraId="00000555">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iii)</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Pièce jointe — accord d’entreprise commune/de consortium</w:t>
            </w:r>
          </w:p>
        </w:tc>
      </w:tr>
      <w:tr>
        <w:trPr>
          <w:cantSplit w:val="1"/>
          <w:tblHeader w:val="0"/>
        </w:trPr>
        <w:tc>
          <w:tcPr/>
          <w:p w:rsidR="00000000" w:rsidDel="00000000" w:rsidP="00000000" w:rsidRDefault="00000000" w:rsidRPr="00000000" w14:paraId="00000556">
            <w:pPr>
              <w:tabs>
                <w:tab w:val="left" w:leader="none" w:pos="885"/>
                <w:tab w:val="left" w:leader="none" w:pos="1310"/>
              </w:tabs>
              <w:spacing w:before="60" w:lineRule="auto"/>
              <w:ind w:left="885"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4.6.5.7</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Partage proposé des responsabilités entre les membres (en %) en précisant le type de travaux à réaliser par chacun</w:t>
            </w:r>
          </w:p>
          <w:p w:rsidR="00000000" w:rsidDel="00000000" w:rsidP="00000000" w:rsidRDefault="00000000" w:rsidRPr="00000000" w14:paraId="00000557">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58">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59">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5A">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5B">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tc>
      </w:tr>
      <w:tr>
        <w:trPr>
          <w:cantSplit w:val="1"/>
          <w:tblHeader w:val="0"/>
        </w:trPr>
        <w:tc>
          <w:tcPr/>
          <w:p w:rsidR="00000000" w:rsidDel="00000000" w:rsidP="00000000" w:rsidRDefault="00000000" w:rsidRPr="00000000" w14:paraId="0000055C">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55D">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55E">
      <w:pPr>
        <w:spacing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au nom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5F">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Date:</w:t>
      </w:r>
      <w:r w:rsidDel="00000000" w:rsidR="00000000" w:rsidRPr="00000000">
        <w:rPr>
          <w:rFonts w:ascii="Arial" w:cs="Arial" w:eastAsia="Arial" w:hAnsi="Arial"/>
          <w:rtl w:val="0"/>
        </w:rPr>
        <w:tab/>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60">
      <w:pPr>
        <w:pageBreakBefore w:val="1"/>
        <w:spacing w:before="360"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VOLUME 1</w:t>
      </w:r>
    </w:p>
    <w:p w:rsidR="00000000" w:rsidDel="00000000" w:rsidP="00000000" w:rsidRDefault="00000000" w:rsidRPr="00000000" w14:paraId="00000561">
      <w:pPr>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SECTION 4</w:t>
      </w:r>
    </w:p>
    <w:p w:rsidR="00000000" w:rsidDel="00000000" w:rsidP="00000000" w:rsidRDefault="00000000" w:rsidRPr="00000000" w14:paraId="00000562">
      <w:pPr>
        <w:pStyle w:val="Heading1"/>
        <w:rPr>
          <w:color w:val="000000"/>
        </w:rPr>
      </w:pPr>
      <w:bookmarkStart w:colFirst="0" w:colLast="0" w:name="_heading=h.44sinio" w:id="38"/>
      <w:bookmarkEnd w:id="38"/>
      <w:r w:rsidDel="00000000" w:rsidR="00000000" w:rsidRPr="00000000">
        <w:rPr>
          <w:color w:val="000000"/>
          <w:rtl w:val="0"/>
        </w:rPr>
        <w:t xml:space="preserve">FORMULAIRE 4.6.6</w:t>
      </w:r>
    </w:p>
    <w:p w:rsidR="00000000" w:rsidDel="00000000" w:rsidP="00000000" w:rsidRDefault="00000000" w:rsidRPr="00000000" w14:paraId="00000563">
      <w:pPr>
        <w:pStyle w:val="Heading1"/>
        <w:rPr>
          <w:color w:val="000000"/>
        </w:rPr>
      </w:pPr>
      <w:bookmarkStart w:colFirst="0" w:colLast="0" w:name="_heading=h.2jxsxqh" w:id="39"/>
      <w:bookmarkEnd w:id="39"/>
      <w:r w:rsidDel="00000000" w:rsidR="00000000" w:rsidRPr="00000000">
        <w:rPr>
          <w:color w:val="000000"/>
          <w:rtl w:val="0"/>
        </w:rPr>
        <w:t xml:space="preserve">HISTORIQUE DES LITIGES</w:t>
      </w:r>
    </w:p>
    <w:p w:rsidR="00000000" w:rsidDel="00000000" w:rsidP="00000000" w:rsidRDefault="00000000" w:rsidRPr="00000000" w14:paraId="00000564">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Veuillez fournir des informations sur un éventuel historique des litiges et des arbitrages découlant de l’exécution des marchés, soit en tant que contractant principal, soit en tant que membre du consortium, au cours des 5 dernières années ou en cours d’exécution.</w:t>
      </w:r>
    </w:p>
    <w:p w:rsidR="00000000" w:rsidDel="00000000" w:rsidP="00000000" w:rsidRDefault="00000000" w:rsidRPr="00000000" w14:paraId="00000565">
      <w:pPr>
        <w:spacing w:before="240" w:lineRule="auto"/>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Un feuillet séparé doit être utilisé pour chaque partenaire d’une entreprise commune/d’un consortium.</w:t>
      </w:r>
      <w:r w:rsidDel="00000000" w:rsidR="00000000" w:rsidRPr="00000000">
        <w:rPr>
          <w:rtl w:val="0"/>
        </w:rPr>
      </w:r>
    </w:p>
    <w:p w:rsidR="00000000" w:rsidDel="00000000" w:rsidP="00000000" w:rsidRDefault="00000000" w:rsidRPr="00000000" w14:paraId="00000566">
      <w:pPr>
        <w:spacing w:before="240" w:lineRule="auto"/>
        <w:jc w:val="both"/>
        <w:rPr>
          <w:rFonts w:ascii="Arial" w:cs="Arial" w:eastAsia="Arial" w:hAnsi="Arial"/>
          <w:b w:val="1"/>
          <w:sz w:val="22"/>
          <w:szCs w:val="22"/>
        </w:rPr>
      </w:pPr>
      <w:r w:rsidDel="00000000" w:rsidR="00000000" w:rsidRPr="00000000">
        <w:rPr>
          <w:rtl w:val="0"/>
        </w:rPr>
      </w:r>
    </w:p>
    <w:tbl>
      <w:tblPr>
        <w:tblStyle w:val="Table21"/>
        <w:tblW w:w="8078.0" w:type="dxa"/>
        <w:jc w:val="left"/>
        <w:tblInd w:w="-70.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788"/>
        <w:gridCol w:w="2430"/>
        <w:gridCol w:w="2430"/>
        <w:gridCol w:w="2430"/>
        <w:tblGridChange w:id="0">
          <w:tblGrid>
            <w:gridCol w:w="788"/>
            <w:gridCol w:w="2430"/>
            <w:gridCol w:w="2430"/>
            <w:gridCol w:w="2430"/>
          </w:tblGrid>
        </w:tblGridChange>
      </w:tblGrid>
      <w:tr>
        <w:trPr>
          <w:cantSplit w:val="1"/>
          <w:tblHeader w:val="0"/>
        </w:trPr>
        <w:tc>
          <w:tcPr/>
          <w:p w:rsidR="00000000" w:rsidDel="00000000" w:rsidP="00000000" w:rsidRDefault="00000000" w:rsidRPr="00000000" w14:paraId="00000567">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Année</w:t>
            </w:r>
          </w:p>
        </w:tc>
        <w:tc>
          <w:tcPr/>
          <w:p w:rsidR="00000000" w:rsidDel="00000000" w:rsidP="00000000" w:rsidRDefault="00000000" w:rsidRPr="00000000" w14:paraId="00000568">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Décision FAVORABLE ou DÉFAVORABLE au soumissionnaire</w:t>
            </w:r>
          </w:p>
        </w:tc>
        <w:tc>
          <w:tcPr/>
          <w:p w:rsidR="00000000" w:rsidDel="00000000" w:rsidP="00000000" w:rsidRDefault="00000000" w:rsidRPr="00000000" w14:paraId="00000569">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 du client, cause et objet du litige</w:t>
            </w:r>
          </w:p>
        </w:tc>
        <w:tc>
          <w:tcPr/>
          <w:p w:rsidR="00000000" w:rsidDel="00000000" w:rsidP="00000000" w:rsidRDefault="00000000" w:rsidRPr="00000000" w14:paraId="0000056A">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Montant en jeu (valeur courante en euros ou en monnaie nationale)</w:t>
            </w:r>
          </w:p>
        </w:tc>
      </w:tr>
      <w:tr>
        <w:trPr>
          <w:cantSplit w:val="1"/>
          <w:tblHeader w:val="0"/>
        </w:trPr>
        <w:tc>
          <w:tcPr/>
          <w:p w:rsidR="00000000" w:rsidDel="00000000" w:rsidP="00000000" w:rsidRDefault="00000000" w:rsidRPr="00000000" w14:paraId="0000056B">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56C">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56D">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56E">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56F">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570">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571">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572">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573">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574">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575">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57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7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7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79">
            <w:pPr>
              <w:spacing w:before="120" w:lineRule="auto"/>
              <w:jc w:val="center"/>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57A">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7B">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7C">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7D">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7E">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7F">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w:t>
      </w:r>
    </w:p>
    <w:p w:rsidR="00000000" w:rsidDel="00000000" w:rsidP="00000000" w:rsidRDefault="00000000" w:rsidRPr="00000000" w14:paraId="00000580">
      <w:pPr>
        <w:spacing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au nom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81">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82">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Date ………………</w:t>
      </w:r>
    </w:p>
    <w:p w:rsidR="00000000" w:rsidDel="00000000" w:rsidP="00000000" w:rsidRDefault="00000000" w:rsidRPr="00000000" w14:paraId="00000583">
      <w:pPr>
        <w:widowControl w:val="0"/>
        <w:spacing w:before="240" w:lineRule="auto"/>
        <w:jc w:val="center"/>
        <w:rPr>
          <w:rFonts w:ascii="Arial" w:cs="Arial" w:eastAsia="Arial" w:hAnsi="Arial"/>
          <w:b w:val="1"/>
          <w:sz w:val="28"/>
          <w:szCs w:val="28"/>
        </w:rPr>
      </w:pPr>
      <w:r w:rsidDel="00000000" w:rsidR="00000000" w:rsidRPr="00000000">
        <w:br w:type="page"/>
      </w:r>
      <w:r w:rsidDel="00000000" w:rsidR="00000000" w:rsidRPr="00000000">
        <w:rPr>
          <w:rFonts w:ascii="Arial" w:cs="Arial" w:eastAsia="Arial" w:hAnsi="Arial"/>
          <w:b w:val="1"/>
          <w:sz w:val="28"/>
          <w:szCs w:val="28"/>
          <w:rtl w:val="0"/>
        </w:rPr>
        <w:t xml:space="preserve">VOLUME 1</w:t>
      </w:r>
    </w:p>
    <w:p w:rsidR="00000000" w:rsidDel="00000000" w:rsidP="00000000" w:rsidRDefault="00000000" w:rsidRPr="00000000" w14:paraId="00000584">
      <w:pPr>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SECTION 4</w:t>
      </w:r>
    </w:p>
    <w:p w:rsidR="00000000" w:rsidDel="00000000" w:rsidP="00000000" w:rsidRDefault="00000000" w:rsidRPr="00000000" w14:paraId="00000585">
      <w:pPr>
        <w:pStyle w:val="Heading1"/>
        <w:rPr>
          <w:color w:val="000000"/>
        </w:rPr>
      </w:pPr>
      <w:bookmarkStart w:colFirst="0" w:colLast="0" w:name="_heading=h.z337ya" w:id="40"/>
      <w:bookmarkEnd w:id="40"/>
      <w:r w:rsidDel="00000000" w:rsidR="00000000" w:rsidRPr="00000000">
        <w:rPr>
          <w:color w:val="000000"/>
          <w:rtl w:val="0"/>
        </w:rPr>
        <w:t xml:space="preserve">FORMULAIRE 4.6.7</w:t>
      </w:r>
    </w:p>
    <w:p w:rsidR="00000000" w:rsidDel="00000000" w:rsidP="00000000" w:rsidRDefault="00000000" w:rsidRPr="00000000" w14:paraId="00000586">
      <w:pPr>
        <w:pStyle w:val="Heading1"/>
        <w:rPr>
          <w:color w:val="000000"/>
        </w:rPr>
      </w:pPr>
      <w:bookmarkStart w:colFirst="0" w:colLast="0" w:name="_heading=h.3j2qqm3" w:id="41"/>
      <w:bookmarkEnd w:id="41"/>
      <w:r w:rsidDel="00000000" w:rsidR="00000000" w:rsidRPr="00000000">
        <w:rPr>
          <w:color w:val="000000"/>
          <w:rtl w:val="0"/>
        </w:rPr>
        <w:t xml:space="preserve">SYSTÈME(S) D’ASSURANCE QUALITÉ</w:t>
      </w:r>
    </w:p>
    <w:p w:rsidR="00000000" w:rsidDel="00000000" w:rsidP="00000000" w:rsidRDefault="00000000" w:rsidRPr="00000000" w14:paraId="00000587">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Veuillez fournir des informations détaillées concernant le ou les systèmes d’assurance qualité que vous proposez afin de garantir la bonne exécution des travaux.</w:t>
      </w:r>
    </w:p>
    <w:p w:rsidR="00000000" w:rsidDel="00000000" w:rsidP="00000000" w:rsidRDefault="00000000" w:rsidRPr="00000000" w14:paraId="00000588">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89">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8A">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8B">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8C">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8D">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8E">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8F">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90">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91">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92">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93">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94">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95">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96">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97">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w:t>
      </w:r>
    </w:p>
    <w:p w:rsidR="00000000" w:rsidDel="00000000" w:rsidP="00000000" w:rsidRDefault="00000000" w:rsidRPr="00000000" w14:paraId="00000598">
      <w:pPr>
        <w:spacing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au nom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99">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9A">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Date ………………</w:t>
      </w:r>
    </w:p>
    <w:p w:rsidR="00000000" w:rsidDel="00000000" w:rsidP="00000000" w:rsidRDefault="00000000" w:rsidRPr="00000000" w14:paraId="0000059B">
      <w:pPr>
        <w:pageBreakBefore w:val="1"/>
        <w:spacing w:before="360"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VOLUME 1</w:t>
      </w:r>
    </w:p>
    <w:p w:rsidR="00000000" w:rsidDel="00000000" w:rsidP="00000000" w:rsidRDefault="00000000" w:rsidRPr="00000000" w14:paraId="0000059C">
      <w:pPr>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SECTION 4</w:t>
      </w:r>
    </w:p>
    <w:p w:rsidR="00000000" w:rsidDel="00000000" w:rsidP="00000000" w:rsidRDefault="00000000" w:rsidRPr="00000000" w14:paraId="0000059D">
      <w:pPr>
        <w:pStyle w:val="Heading1"/>
        <w:rPr>
          <w:color w:val="000000"/>
        </w:rPr>
      </w:pPr>
      <w:bookmarkStart w:colFirst="0" w:colLast="0" w:name="_heading=h.2xcytpi" w:id="42"/>
      <w:bookmarkEnd w:id="42"/>
      <w:r w:rsidDel="00000000" w:rsidR="00000000" w:rsidRPr="00000000">
        <w:rPr>
          <w:color w:val="000000"/>
          <w:rtl w:val="0"/>
        </w:rPr>
        <w:t xml:space="preserve">FORMULAIRE 4.6.8</w:t>
      </w:r>
    </w:p>
    <w:p w:rsidR="00000000" w:rsidDel="00000000" w:rsidP="00000000" w:rsidRDefault="00000000" w:rsidRPr="00000000" w14:paraId="0000059E">
      <w:pPr>
        <w:pStyle w:val="Heading1"/>
        <w:rPr>
          <w:color w:val="000000"/>
        </w:rPr>
      </w:pPr>
      <w:bookmarkStart w:colFirst="0" w:colLast="0" w:name="_heading=h.1ci93xb" w:id="43"/>
      <w:bookmarkEnd w:id="43"/>
      <w:r w:rsidDel="00000000" w:rsidR="00000000" w:rsidRPr="00000000">
        <w:rPr>
          <w:color w:val="000000"/>
          <w:rtl w:val="0"/>
        </w:rPr>
        <w:t xml:space="preserve">AUTRES INFORMATIONS</w:t>
      </w:r>
    </w:p>
    <w:p w:rsidR="00000000" w:rsidDel="00000000" w:rsidP="00000000" w:rsidRDefault="00000000" w:rsidRPr="00000000" w14:paraId="0000059F">
      <w:pPr>
        <w:spacing w:befor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5A0">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Les soumissionnaires peuvent fournir ici toute autre information qu’ils jugent nécessaire à l’évaluation de leurs offres.</w:t>
      </w:r>
    </w:p>
    <w:p w:rsidR="00000000" w:rsidDel="00000000" w:rsidP="00000000" w:rsidRDefault="00000000" w:rsidRPr="00000000" w14:paraId="000005A1">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A2">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A3">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A4">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A5">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A6">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A7">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A8">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A9">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AA">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AB">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AC">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AD">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AE">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AF">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B0">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B1">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B2">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w:t>
      </w:r>
    </w:p>
    <w:p w:rsidR="00000000" w:rsidDel="00000000" w:rsidP="00000000" w:rsidRDefault="00000000" w:rsidRPr="00000000" w14:paraId="000005B3">
      <w:pPr>
        <w:spacing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au nom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B4">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B5">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B6">
      <w:pPr>
        <w:jc w:val="both"/>
        <w:rPr>
          <w:rFonts w:ascii="Arial" w:cs="Arial" w:eastAsia="Arial" w:hAnsi="Arial"/>
          <w:sz w:val="22"/>
          <w:szCs w:val="22"/>
        </w:rPr>
      </w:pPr>
      <w:r w:rsidDel="00000000" w:rsidR="00000000" w:rsidRPr="00000000">
        <w:rPr>
          <w:rFonts w:ascii="Arial" w:cs="Arial" w:eastAsia="Arial" w:hAnsi="Arial"/>
          <w:rtl w:val="0"/>
        </w:rPr>
        <w:t xml:space="preserve">Date ………………</w:t>
      </w:r>
      <w:r w:rsidDel="00000000" w:rsidR="00000000" w:rsidRPr="00000000">
        <w:rPr>
          <w:rtl w:val="0"/>
        </w:rPr>
      </w:r>
    </w:p>
    <w:p w:rsidR="00000000" w:rsidDel="00000000" w:rsidP="00000000" w:rsidRDefault="00000000" w:rsidRPr="00000000" w14:paraId="000005B7">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40" w:w="11907" w:orient="portrait"/>
      <w:pgMar w:bottom="1077" w:top="1298" w:left="1298" w:right="1298"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C0">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9214"/>
      </w:tabs>
      <w:spacing w:after="0" w:before="0" w:line="240" w:lineRule="auto"/>
      <w:ind w:left="0" w:right="5"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5C1">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9214"/>
      </w:tabs>
      <w:spacing w:after="0" w:before="0" w:line="240" w:lineRule="auto"/>
      <w:ind w:left="0" w:right="5"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2021.1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sur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5C2">
    <w:pPr>
      <w:rPr>
        <w:sz w:val="18"/>
        <w:szCs w:val="18"/>
      </w:rPr>
    </w:pPr>
    <w:r w:rsidDel="00000000" w:rsidR="00000000" w:rsidRPr="00000000">
      <w:rPr>
        <w:sz w:val="18"/>
        <w:szCs w:val="18"/>
        <w:rtl w:val="0"/>
      </w:rPr>
      <w:t xml:space="preserve">2.2-CLH.AID-012590-05-0/TAN-d4e_techofferquestion_fr.docx</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C3">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9214"/>
      </w:tabs>
      <w:spacing w:after="0" w:before="0" w:line="240" w:lineRule="auto"/>
      <w:ind w:left="0" w:right="5"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15 janvier 2016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sur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5C4">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d4e_techofferquestion_en.doc</w:t>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C5">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5C6">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5B8">
      <w:pPr>
        <w:tabs>
          <w:tab w:val="left" w:leader="none" w:pos="540"/>
        </w:tabs>
        <w:ind w:left="540" w:firstLine="0"/>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tab/>
        <w:t xml:space="preserve">Se référer à la section 4 des instructions aux soumissionnaires pour savoir si des pièces justificatives sont exigées. </w:t>
      </w:r>
    </w:p>
  </w:footnote>
  <w:footnote w:id="1">
    <w:p w:rsidR="00000000" w:rsidDel="00000000" w:rsidP="00000000" w:rsidRDefault="00000000" w:rsidRPr="00000000" w14:paraId="000005B9">
      <w:pPr>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Les niveaux sont basés sur le cadre européen commun de référence pour les langues. Voir: </w:t>
      </w:r>
      <w:hyperlink r:id="rId1">
        <w:r w:rsidDel="00000000" w:rsidR="00000000" w:rsidRPr="00000000">
          <w:rPr>
            <w:color w:val="0000ff"/>
            <w:sz w:val="20"/>
            <w:szCs w:val="20"/>
            <w:u w:val="single"/>
            <w:rtl w:val="0"/>
          </w:rPr>
          <w:t xml:space="preserve">https://www.coe.int/fr/web/common-european-framework-reference-languages/table-1-cefr-3.3-common-reference-levels-global-scale</w:t>
        </w:r>
      </w:hyperlink>
      <w:r w:rsidDel="00000000" w:rsidR="00000000" w:rsidRPr="00000000">
        <w:rPr>
          <w:sz w:val="20"/>
          <w:szCs w:val="20"/>
          <w:rtl w:val="0"/>
        </w:rPr>
        <w:t xml:space="preserve">. Les compétences linguistiques doivent être démontrées par un certificat ou par une expérience antérieure pertinente.</w:t>
      </w:r>
    </w:p>
  </w:footnote>
  <w:footnote w:id="2">
    <w:p w:rsidR="00000000" w:rsidDel="00000000" w:rsidP="00000000" w:rsidRDefault="00000000" w:rsidRPr="00000000" w14:paraId="000005BA">
      <w:pPr>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Pas la totalité des installations appartenant à l’entreprise.</w:t>
      </w:r>
    </w:p>
  </w:footnote>
  <w:footnote w:id="3">
    <w:p w:rsidR="00000000" w:rsidDel="00000000" w:rsidP="00000000" w:rsidRDefault="00000000" w:rsidRPr="00000000" w14:paraId="000005BB">
      <w:pPr>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Montants effectivement payés, sans tenir compte de l’effet de l’inflation.</w:t>
      </w:r>
    </w:p>
  </w:footnote>
  <w:footnote w:id="4">
    <w:p w:rsidR="00000000" w:rsidDel="00000000" w:rsidP="00000000" w:rsidRDefault="00000000" w:rsidRPr="00000000" w14:paraId="000005BC">
      <w:pPr>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Veuillez vous référer à la section 4 des instructions aux soumissionnaires pour savoir si des pièces justificatives sont exigées.</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BD">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BE">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36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BF">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2"/>
      <w:numFmt w:val="decimal"/>
      <w:lvlText w:val="4.1.%1."/>
      <w:lvlJc w:val="left"/>
      <w:pPr>
        <w:ind w:left="851" w:hanging="851"/>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bullet"/>
      <w:lvlText w:val="o"/>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o"/>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o"/>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o"/>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3">
    <w:lvl w:ilvl="0">
      <w:start w:val="1"/>
      <w:numFmt w:val="bullet"/>
      <w:lvlText w:val="●"/>
      <w:lvlJc w:val="right"/>
      <w:pPr>
        <w:ind w:left="1428"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o"/>
      <w:lvlJc w:val="right"/>
      <w:pPr>
        <w:ind w:left="2148"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868"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3588"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o"/>
      <w:lvlJc w:val="right"/>
      <w:pPr>
        <w:ind w:left="4308"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5028"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748"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o"/>
      <w:lvlJc w:val="right"/>
      <w:pPr>
        <w:ind w:left="6468"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7188"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4">
    <w:lvl w:ilvl="0">
      <w:start w:val="1"/>
      <w:numFmt w:val="decimal"/>
      <w:lvlText w:val="4.1.%1."/>
      <w:lvlJc w:val="left"/>
      <w:pPr>
        <w:ind w:left="851" w:hanging="851"/>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Arial" w:cs="Arial" w:eastAsia="Arial" w:hAnsi="Arial"/>
      <w:b w:val="1"/>
      <w:color w:val="ff0000"/>
      <w:sz w:val="28"/>
      <w:szCs w:val="28"/>
    </w:rPr>
  </w:style>
  <w:style w:type="paragraph" w:styleId="Heading2">
    <w:name w:val="heading 2"/>
    <w:basedOn w:val="Normal"/>
    <w:next w:val="Normal"/>
    <w:pPr>
      <w:keepNext w:val="1"/>
      <w:ind w:left="1276" w:hanging="425"/>
      <w:jc w:val="both"/>
    </w:pPr>
    <w:rPr>
      <w:rFonts w:ascii="Arial" w:cs="Arial" w:eastAsia="Arial" w:hAnsi="Arial"/>
      <w:b w:val="1"/>
      <w:sz w:val="20"/>
      <w:szCs w:val="20"/>
    </w:rPr>
  </w:style>
  <w:style w:type="paragraph" w:styleId="Heading3">
    <w:name w:val="heading 3"/>
    <w:basedOn w:val="Normal"/>
    <w:next w:val="Normal"/>
    <w:pPr>
      <w:keepNext w:val="1"/>
      <w:jc w:val="center"/>
    </w:pPr>
    <w:rPr>
      <w:rFonts w:ascii="Arial" w:cs="Arial" w:eastAsia="Arial" w:hAnsi="Arial"/>
      <w:b w:val="1"/>
      <w:color w:val="ff0000"/>
      <w:sz w:val="36"/>
      <w:szCs w:val="36"/>
    </w:rPr>
  </w:style>
  <w:style w:type="paragraph" w:styleId="Heading4">
    <w:name w:val="heading 4"/>
    <w:basedOn w:val="Normal"/>
    <w:next w:val="Normal"/>
    <w:pPr>
      <w:keepNext w:val="1"/>
      <w:spacing w:after="60" w:before="240" w:lineRule="auto"/>
      <w:ind w:left="2880" w:hanging="360"/>
    </w:pPr>
    <w:rPr>
      <w:rFonts w:ascii="Arial" w:cs="Arial" w:eastAsia="Arial" w:hAnsi="Arial"/>
      <w:b w:val="1"/>
    </w:rPr>
  </w:style>
  <w:style w:type="paragraph" w:styleId="Heading5">
    <w:name w:val="heading 5"/>
    <w:basedOn w:val="Normal"/>
    <w:next w:val="Normal"/>
    <w:pPr>
      <w:keepNext w:val="1"/>
      <w:jc w:val="both"/>
    </w:pPr>
    <w:rPr>
      <w:rFonts w:ascii="Arial" w:cs="Arial" w:eastAsia="Arial" w:hAnsi="Arial"/>
      <w:b w:val="1"/>
      <w:sz w:val="20"/>
      <w:szCs w:val="20"/>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120" w:before="120" w:lineRule="auto"/>
      <w:jc w:val="center"/>
    </w:pPr>
    <w:rPr>
      <w:rFonts w:ascii="Arial" w:cs="Arial" w:eastAsia="Arial" w:hAnsi="Arial"/>
      <w:b w:val="1"/>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Arial" w:cs="Arial" w:eastAsia="Arial" w:hAnsi="Arial"/>
      <w:b w:val="1"/>
      <w:color w:val="ff0000"/>
      <w:sz w:val="28"/>
      <w:szCs w:val="28"/>
    </w:rPr>
  </w:style>
  <w:style w:type="paragraph" w:styleId="Heading2">
    <w:name w:val="heading 2"/>
    <w:basedOn w:val="Normal"/>
    <w:next w:val="Normal"/>
    <w:pPr>
      <w:keepNext w:val="1"/>
      <w:ind w:left="1276" w:hanging="425"/>
      <w:jc w:val="both"/>
    </w:pPr>
    <w:rPr>
      <w:rFonts w:ascii="Arial" w:cs="Arial" w:eastAsia="Arial" w:hAnsi="Arial"/>
      <w:b w:val="1"/>
      <w:sz w:val="20"/>
      <w:szCs w:val="20"/>
    </w:rPr>
  </w:style>
  <w:style w:type="paragraph" w:styleId="Heading3">
    <w:name w:val="heading 3"/>
    <w:basedOn w:val="Normal"/>
    <w:next w:val="Normal"/>
    <w:pPr>
      <w:keepNext w:val="1"/>
      <w:jc w:val="center"/>
    </w:pPr>
    <w:rPr>
      <w:rFonts w:ascii="Arial" w:cs="Arial" w:eastAsia="Arial" w:hAnsi="Arial"/>
      <w:b w:val="1"/>
      <w:color w:val="ff0000"/>
      <w:sz w:val="36"/>
      <w:szCs w:val="36"/>
    </w:rPr>
  </w:style>
  <w:style w:type="paragraph" w:styleId="Heading4">
    <w:name w:val="heading 4"/>
    <w:basedOn w:val="Normal"/>
    <w:next w:val="Normal"/>
    <w:pPr>
      <w:keepNext w:val="1"/>
      <w:spacing w:after="60" w:before="240" w:lineRule="auto"/>
      <w:ind w:left="2880" w:hanging="360"/>
    </w:pPr>
    <w:rPr>
      <w:rFonts w:ascii="Arial" w:cs="Arial" w:eastAsia="Arial" w:hAnsi="Arial"/>
      <w:b w:val="1"/>
    </w:rPr>
  </w:style>
  <w:style w:type="paragraph" w:styleId="Heading5">
    <w:name w:val="heading 5"/>
    <w:basedOn w:val="Normal"/>
    <w:next w:val="Normal"/>
    <w:pPr>
      <w:keepNext w:val="1"/>
      <w:jc w:val="both"/>
    </w:pPr>
    <w:rPr>
      <w:rFonts w:ascii="Arial" w:cs="Arial" w:eastAsia="Arial" w:hAnsi="Arial"/>
      <w:b w:val="1"/>
      <w:sz w:val="20"/>
      <w:szCs w:val="20"/>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120" w:before="120" w:lineRule="auto"/>
      <w:jc w:val="center"/>
    </w:pPr>
    <w:rPr>
      <w:rFonts w:ascii="Arial" w:cs="Arial" w:eastAsia="Arial" w:hAnsi="Arial"/>
      <w:b w:val="1"/>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Arial" w:cs="Arial" w:eastAsia="Arial" w:hAnsi="Arial"/>
      <w:b w:val="1"/>
      <w:color w:val="ff0000"/>
      <w:sz w:val="28"/>
      <w:szCs w:val="28"/>
    </w:rPr>
  </w:style>
  <w:style w:type="paragraph" w:styleId="Heading2">
    <w:name w:val="heading 2"/>
    <w:basedOn w:val="Normal"/>
    <w:next w:val="Normal"/>
    <w:pPr>
      <w:keepNext w:val="1"/>
      <w:ind w:left="1276" w:hanging="425"/>
      <w:jc w:val="both"/>
    </w:pPr>
    <w:rPr>
      <w:rFonts w:ascii="Arial" w:cs="Arial" w:eastAsia="Arial" w:hAnsi="Arial"/>
      <w:b w:val="1"/>
      <w:sz w:val="20"/>
      <w:szCs w:val="20"/>
    </w:rPr>
  </w:style>
  <w:style w:type="paragraph" w:styleId="Heading3">
    <w:name w:val="heading 3"/>
    <w:basedOn w:val="Normal"/>
    <w:next w:val="Normal"/>
    <w:pPr>
      <w:keepNext w:val="1"/>
      <w:jc w:val="center"/>
    </w:pPr>
    <w:rPr>
      <w:rFonts w:ascii="Arial" w:cs="Arial" w:eastAsia="Arial" w:hAnsi="Arial"/>
      <w:b w:val="1"/>
      <w:color w:val="ff0000"/>
      <w:sz w:val="36"/>
      <w:szCs w:val="36"/>
    </w:rPr>
  </w:style>
  <w:style w:type="paragraph" w:styleId="Heading4">
    <w:name w:val="heading 4"/>
    <w:basedOn w:val="Normal"/>
    <w:next w:val="Normal"/>
    <w:pPr>
      <w:keepNext w:val="1"/>
      <w:spacing w:after="60" w:before="240" w:lineRule="auto"/>
      <w:ind w:left="0" w:firstLine="0"/>
    </w:pPr>
    <w:rPr>
      <w:rFonts w:ascii="Arial" w:cs="Arial" w:eastAsia="Arial" w:hAnsi="Arial"/>
      <w:b w:val="1"/>
    </w:rPr>
  </w:style>
  <w:style w:type="paragraph" w:styleId="Heading5">
    <w:name w:val="heading 5"/>
    <w:basedOn w:val="Normal"/>
    <w:next w:val="Normal"/>
    <w:pPr>
      <w:keepNext w:val="1"/>
      <w:jc w:val="both"/>
    </w:pPr>
    <w:rPr>
      <w:rFonts w:ascii="Arial" w:cs="Arial" w:eastAsia="Arial" w:hAnsi="Arial"/>
      <w:b w:val="1"/>
      <w:sz w:val="20"/>
      <w:szCs w:val="20"/>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120" w:before="120" w:lineRule="auto"/>
      <w:jc w:val="center"/>
    </w:pPr>
    <w:rPr>
      <w:rFonts w:ascii="Arial" w:cs="Arial" w:eastAsia="Arial" w:hAnsi="Arial"/>
      <w:b w:val="1"/>
      <w:sz w:val="28"/>
      <w:szCs w:val="28"/>
    </w:rPr>
  </w:style>
  <w:style w:type="paragraph" w:styleId="Normal" w:default="1">
    <w:name w:val="Normal"/>
    <w:qFormat w:val="1"/>
    <w:rPr>
      <w:snapToGrid w:val="0"/>
      <w:sz w:val="24"/>
      <w:lang w:eastAsia="en-US"/>
    </w:rPr>
  </w:style>
  <w:style w:type="paragraph" w:styleId="Heading1">
    <w:name w:val="heading 1"/>
    <w:basedOn w:val="Normal"/>
    <w:next w:val="Normal"/>
    <w:qFormat w:val="1"/>
    <w:pPr>
      <w:keepNext w:val="1"/>
      <w:jc w:val="center"/>
      <w:outlineLvl w:val="0"/>
    </w:pPr>
    <w:rPr>
      <w:rFonts w:ascii="Arial" w:hAnsi="Arial"/>
      <w:b w:val="1"/>
      <w:color w:val="ff0000"/>
      <w:sz w:val="28"/>
    </w:rPr>
  </w:style>
  <w:style w:type="paragraph" w:styleId="Heading2">
    <w:name w:val="heading 2"/>
    <w:basedOn w:val="Normal"/>
    <w:next w:val="Normal"/>
    <w:link w:val="Heading2Char"/>
    <w:qFormat w:val="1"/>
    <w:pPr>
      <w:keepNext w:val="1"/>
      <w:ind w:left="1276" w:hanging="425"/>
      <w:jc w:val="both"/>
      <w:outlineLvl w:val="1"/>
    </w:pPr>
    <w:rPr>
      <w:rFonts w:ascii="Arial" w:hAnsi="Arial"/>
      <w:b w:val="1"/>
      <w:sz w:val="20"/>
    </w:rPr>
  </w:style>
  <w:style w:type="paragraph" w:styleId="Heading3">
    <w:name w:val="heading 3"/>
    <w:basedOn w:val="Normal"/>
    <w:next w:val="Normal"/>
    <w:link w:val="Heading3Char"/>
    <w:qFormat w:val="1"/>
    <w:pPr>
      <w:keepNext w:val="1"/>
      <w:jc w:val="center"/>
      <w:outlineLvl w:val="2"/>
    </w:pPr>
    <w:rPr>
      <w:rFonts w:ascii="Arial" w:hAnsi="Arial"/>
      <w:b w:val="1"/>
      <w:color w:val="ff0000"/>
      <w:sz w:val="36"/>
    </w:rPr>
  </w:style>
  <w:style w:type="paragraph" w:styleId="Heading4">
    <w:name w:val="heading 4"/>
    <w:basedOn w:val="Normal"/>
    <w:next w:val="Normal"/>
    <w:qFormat w:val="1"/>
    <w:pPr>
      <w:keepNext w:val="1"/>
      <w:numPr>
        <w:ilvl w:val="3"/>
        <w:numId w:val="5"/>
      </w:numPr>
      <w:spacing w:after="60" w:before="240"/>
      <w:outlineLvl w:val="3"/>
    </w:pPr>
    <w:rPr>
      <w:rFonts w:ascii="Arial" w:hAnsi="Arial"/>
      <w:b w:val="1"/>
    </w:rPr>
  </w:style>
  <w:style w:type="paragraph" w:styleId="Heading5">
    <w:name w:val="heading 5"/>
    <w:basedOn w:val="Normal"/>
    <w:next w:val="Normal"/>
    <w:qFormat w:val="1"/>
    <w:pPr>
      <w:keepNext w:val="1"/>
      <w:jc w:val="both"/>
      <w:outlineLvl w:val="4"/>
    </w:pPr>
    <w:rPr>
      <w:rFonts w:ascii="Arial" w:hAnsi="Arial"/>
      <w:b w:val="1"/>
      <w:sz w:val="20"/>
    </w:rPr>
  </w:style>
  <w:style w:type="paragraph" w:styleId="Heading7">
    <w:name w:val="heading 7"/>
    <w:basedOn w:val="Normal"/>
    <w:next w:val="Normal"/>
    <w:qFormat w:val="1"/>
    <w:pPr>
      <w:keepNext w:val="1"/>
      <w:jc w:val="center"/>
      <w:outlineLvl w:val="6"/>
    </w:pPr>
    <w:rPr>
      <w:rFonts w:ascii="Arial" w:hAnsi="Arial"/>
      <w:b w:val="1"/>
      <w:color w:val="008000"/>
      <w:sz w:val="32"/>
    </w:rPr>
  </w:style>
  <w:style w:type="paragraph" w:styleId="Heading8">
    <w:name w:val="heading 8"/>
    <w:basedOn w:val="Normal"/>
    <w:next w:val="Normal"/>
    <w:qFormat w:val="1"/>
    <w:pPr>
      <w:keepNext w:val="1"/>
      <w:numPr>
        <w:numId w:val="1"/>
      </w:numPr>
      <w:jc w:val="both"/>
      <w:outlineLvl w:val="7"/>
    </w:pPr>
    <w:rPr>
      <w:rFonts w:ascii="Arial" w:hAnsi="Arial"/>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oddl-nadpis" w:customStyle="1">
    <w:name w:val="oddíl-nadpis"/>
    <w:basedOn w:val="Normal"/>
    <w:pPr>
      <w:keepNext w:val="1"/>
      <w:widowControl w:val="0"/>
      <w:tabs>
        <w:tab w:val="left" w:pos="567"/>
      </w:tabs>
      <w:spacing w:before="240" w:line="240" w:lineRule="exact"/>
    </w:pPr>
    <w:rPr>
      <w:rFonts w:ascii="Arial" w:hAnsi="Arial"/>
      <w:b w:val="1"/>
    </w:rPr>
  </w:style>
  <w:style w:type="paragraph" w:styleId="text-3mezera" w:customStyle="1">
    <w:name w:val="text - 3 mezera"/>
    <w:basedOn w:val="Normal"/>
    <w:pPr>
      <w:widowControl w:val="0"/>
      <w:spacing w:before="60" w:line="240" w:lineRule="exact"/>
      <w:jc w:val="both"/>
    </w:pPr>
    <w:rPr>
      <w:rFonts w:ascii="Arial" w:hAnsi="Arial"/>
    </w:rPr>
  </w:style>
  <w:style w:type="paragraph" w:styleId="1zanoren" w:customStyle="1">
    <w:name w:val="1.zanorení"/>
    <w:basedOn w:val="text-3mezera"/>
    <w:pPr>
      <w:ind w:left="2127" w:hanging="1418"/>
    </w:pPr>
  </w:style>
  <w:style w:type="paragraph" w:styleId="2zanoren" w:customStyle="1">
    <w:name w:val="2.zanorení"/>
    <w:basedOn w:val="text-3mezera"/>
    <w:pPr>
      <w:ind w:left="3402" w:hanging="1278"/>
    </w:pPr>
  </w:style>
  <w:style w:type="paragraph" w:styleId="bulletsub" w:customStyle="1">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val="1"/>
    <w:semiHidden w:val="1"/>
    <w:pPr>
      <w:tabs>
        <w:tab w:val="left" w:pos="1418"/>
        <w:tab w:val="right" w:leader="hyphen" w:pos="9072"/>
      </w:tabs>
      <w:ind w:left="850" w:right="424" w:hanging="425"/>
      <w:jc w:val="both"/>
    </w:pPr>
    <w:rPr>
      <w:rFonts w:ascii="Arial" w:hAnsi="Arial"/>
      <w:b w:val="1"/>
      <w:smallCaps w:val="1"/>
      <w:noProof w:val="1"/>
      <w:sz w:val="22"/>
    </w:rPr>
  </w:style>
  <w:style w:type="paragraph" w:styleId="TOC1">
    <w:name w:val="toc 1"/>
    <w:basedOn w:val="Normal"/>
    <w:next w:val="Normal"/>
    <w:autoRedefine w:val="1"/>
    <w:semiHidden w:val="1"/>
    <w:pPr>
      <w:tabs>
        <w:tab w:val="left" w:pos="400"/>
        <w:tab w:val="left" w:pos="851"/>
        <w:tab w:val="left" w:pos="1701"/>
        <w:tab w:val="right" w:leader="hyphen" w:pos="9062"/>
      </w:tabs>
    </w:pPr>
    <w:rPr>
      <w:i w:val="1"/>
      <w:noProof w:val="1"/>
      <w:sz w:val="22"/>
    </w:rPr>
  </w:style>
  <w:style w:type="paragraph" w:styleId="bullet-3" w:customStyle="1">
    <w:name w:val="bullet-3"/>
    <w:basedOn w:val="Normal"/>
    <w:pPr>
      <w:widowControl w:val="0"/>
      <w:spacing w:before="240" w:line="240" w:lineRule="exact"/>
      <w:ind w:left="2212" w:hanging="284"/>
      <w:jc w:val="both"/>
    </w:pPr>
    <w:rPr>
      <w:rFonts w:ascii="Arial" w:hAnsi="Arial"/>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styleId="tabulka" w:customStyle="1">
    <w:name w:val="tabulka"/>
    <w:basedOn w:val="text-3mezera"/>
    <w:pPr>
      <w:spacing w:before="120"/>
      <w:jc w:val="center"/>
    </w:pPr>
    <w:rPr>
      <w:sz w:val="20"/>
    </w:rPr>
  </w:style>
  <w:style w:type="paragraph" w:styleId="FootnoteText">
    <w:name w:val="footnote text"/>
    <w:basedOn w:val="Normal"/>
    <w:semiHidden w:val="1"/>
    <w:rPr>
      <w:sz w:val="20"/>
    </w:rPr>
  </w:style>
  <w:style w:type="character" w:styleId="Hyperlink">
    <w:name w:val="Hyperlink"/>
    <w:rPr>
      <w:color w:val="0000ff"/>
      <w:u w:val="single"/>
    </w:rPr>
  </w:style>
  <w:style w:type="paragraph" w:styleId="Volume" w:customStyle="1">
    <w:name w:val="Volume"/>
    <w:basedOn w:val="text"/>
    <w:next w:val="Section"/>
    <w:pPr>
      <w:pageBreakBefore w:val="1"/>
      <w:spacing w:before="360" w:line="360" w:lineRule="exact"/>
      <w:jc w:val="center"/>
    </w:pPr>
    <w:rPr>
      <w:b w:val="1"/>
      <w:sz w:val="36"/>
    </w:rPr>
  </w:style>
  <w:style w:type="paragraph" w:styleId="text" w:customStyle="1">
    <w:name w:val="text"/>
    <w:pPr>
      <w:widowControl w:val="0"/>
      <w:spacing w:before="240" w:line="240" w:lineRule="exact"/>
      <w:jc w:val="both"/>
    </w:pPr>
    <w:rPr>
      <w:rFonts w:ascii="Arial" w:hAnsi="Arial"/>
      <w:snapToGrid w:val="0"/>
      <w:sz w:val="24"/>
      <w:lang w:eastAsia="en-US"/>
    </w:rPr>
  </w:style>
  <w:style w:type="paragraph" w:styleId="Section" w:customStyle="1">
    <w:name w:val="Section"/>
    <w:basedOn w:val="Volume"/>
    <w:pPr>
      <w:pageBreakBefore w:val="0"/>
      <w:spacing w:before="0"/>
    </w:pPr>
    <w:rPr>
      <w:sz w:val="32"/>
    </w:rPr>
  </w:style>
  <w:style w:type="paragraph" w:styleId="textcslovan" w:customStyle="1">
    <w:name w:val="text císlovaný"/>
    <w:basedOn w:val="text"/>
    <w:pPr>
      <w:ind w:left="567" w:hanging="567"/>
    </w:pPr>
  </w:style>
  <w:style w:type="paragraph" w:styleId="Nadpis-STRANA" w:customStyle="1">
    <w:name w:val="Nadpis - STRANA"/>
    <w:basedOn w:val="text"/>
    <w:next w:val="Volume"/>
    <w:pPr>
      <w:pageBreakBefore w:val="1"/>
      <w:spacing w:before="5040" w:line="520" w:lineRule="exact"/>
      <w:jc w:val="center"/>
    </w:pPr>
    <w:rPr>
      <w:b w:val="1"/>
      <w:sz w:val="36"/>
    </w:rPr>
  </w:style>
  <w:style w:type="character" w:styleId="FootnoteReference">
    <w:name w:val="footnote reference"/>
    <w:semiHidden w:val="1"/>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styleId="Blockquote" w:customStyle="1">
    <w:name w:val="Blockquote"/>
    <w:basedOn w:val="Normal"/>
    <w:pPr>
      <w:widowControl w:val="0"/>
      <w:spacing w:after="100" w:before="100"/>
      <w:ind w:left="360" w:right="360"/>
    </w:pPr>
  </w:style>
  <w:style w:type="paragraph" w:styleId="Text1" w:customStyle="1">
    <w:name w:val="Text 1"/>
    <w:basedOn w:val="Normal"/>
    <w:pPr>
      <w:spacing w:after="120" w:before="120"/>
      <w:ind w:left="851"/>
      <w:jc w:val="both"/>
    </w:pPr>
  </w:style>
  <w:style w:type="paragraph" w:styleId="ManualNumPar1" w:customStyle="1">
    <w:name w:val="Manual NumPar 1"/>
    <w:basedOn w:val="Normal"/>
    <w:next w:val="Text1"/>
    <w:pPr>
      <w:spacing w:after="120" w:before="120"/>
      <w:ind w:left="851" w:hanging="851"/>
      <w:jc w:val="both"/>
    </w:pPr>
  </w:style>
  <w:style w:type="paragraph" w:styleId="Point1" w:customStyle="1">
    <w:name w:val="Point 1"/>
    <w:basedOn w:val="Normal"/>
    <w:pPr>
      <w:spacing w:after="120" w:before="120"/>
      <w:ind w:left="1418" w:hanging="567"/>
      <w:jc w:val="both"/>
    </w:pPr>
  </w:style>
  <w:style w:type="paragraph" w:styleId="Subtitle">
    <w:name w:val="Subtitle"/>
    <w:basedOn w:val="Normal"/>
    <w:qFormat w:val="1"/>
    <w:pPr>
      <w:spacing w:after="120" w:before="120"/>
      <w:jc w:val="center"/>
    </w:pPr>
    <w:rPr>
      <w:rFonts w:ascii="Arial" w:hAnsi="Arial"/>
      <w:b w:val="1"/>
      <w:sz w:val="28"/>
    </w:rPr>
  </w:style>
  <w:style w:type="paragraph" w:styleId="Title">
    <w:name w:val="Title"/>
    <w:basedOn w:val="Normal"/>
    <w:qFormat w:val="1"/>
    <w:pPr>
      <w:spacing w:after="120" w:before="120"/>
      <w:jc w:val="center"/>
    </w:pPr>
    <w:rPr>
      <w:rFonts w:ascii="Arial" w:hAnsi="Arial"/>
      <w:b w:val="1"/>
      <w:sz w:val="28"/>
    </w:rPr>
  </w:style>
  <w:style w:type="paragraph" w:styleId="TOC3">
    <w:name w:val="toc 3"/>
    <w:basedOn w:val="Normal"/>
    <w:next w:val="Normal"/>
    <w:autoRedefine w:val="1"/>
    <w:semiHidden w:val="1"/>
    <w:pPr>
      <w:ind w:left="480"/>
    </w:pPr>
  </w:style>
  <w:style w:type="paragraph" w:styleId="TOC4">
    <w:name w:val="toc 4"/>
    <w:basedOn w:val="Normal"/>
    <w:next w:val="Normal"/>
    <w:autoRedefine w:val="1"/>
    <w:semiHidden w:val="1"/>
    <w:pPr>
      <w:ind w:left="720"/>
    </w:pPr>
  </w:style>
  <w:style w:type="paragraph" w:styleId="TOC5">
    <w:name w:val="toc 5"/>
    <w:basedOn w:val="Normal"/>
    <w:next w:val="Normal"/>
    <w:autoRedefine w:val="1"/>
    <w:semiHidden w:val="1"/>
    <w:pPr>
      <w:ind w:left="960"/>
    </w:pPr>
  </w:style>
  <w:style w:type="paragraph" w:styleId="TOC6">
    <w:name w:val="toc 6"/>
    <w:basedOn w:val="Normal"/>
    <w:next w:val="Normal"/>
    <w:autoRedefine w:val="1"/>
    <w:semiHidden w:val="1"/>
    <w:pPr>
      <w:ind w:left="1200"/>
    </w:pPr>
  </w:style>
  <w:style w:type="paragraph" w:styleId="TOC7">
    <w:name w:val="toc 7"/>
    <w:basedOn w:val="Normal"/>
    <w:next w:val="Normal"/>
    <w:autoRedefine w:val="1"/>
    <w:semiHidden w:val="1"/>
    <w:pPr>
      <w:ind w:left="1440"/>
    </w:pPr>
  </w:style>
  <w:style w:type="paragraph" w:styleId="TOC8">
    <w:name w:val="toc 8"/>
    <w:basedOn w:val="Normal"/>
    <w:next w:val="Normal"/>
    <w:autoRedefine w:val="1"/>
    <w:semiHidden w:val="1"/>
    <w:pPr>
      <w:ind w:left="1680"/>
    </w:pPr>
  </w:style>
  <w:style w:type="paragraph" w:styleId="TOC9">
    <w:name w:val="toc 9"/>
    <w:basedOn w:val="Normal"/>
    <w:next w:val="Normal"/>
    <w:autoRedefine w:val="1"/>
    <w:semiHidden w:val="1"/>
    <w:pPr>
      <w:ind w:left="1920"/>
    </w:pPr>
  </w:style>
  <w:style w:type="paragraph" w:styleId="BalloonText">
    <w:name w:val="Balloon Text"/>
    <w:basedOn w:val="Normal"/>
    <w:semiHidden w:val="1"/>
    <w:rsid w:val="0087152F"/>
    <w:rPr>
      <w:rFonts w:ascii="Tahoma" w:cs="Tahoma" w:hAnsi="Tahoma"/>
      <w:sz w:val="16"/>
      <w:szCs w:val="16"/>
    </w:rPr>
  </w:style>
  <w:style w:type="paragraph" w:styleId="titre4" w:customStyle="1">
    <w:name w:val="titre4"/>
    <w:basedOn w:val="Normal"/>
    <w:pPr>
      <w:numPr>
        <w:numId w:val="5"/>
      </w:numPr>
      <w:tabs>
        <w:tab w:val="clear" w:pos="435"/>
        <w:tab w:val="decimal" w:pos="357"/>
      </w:tabs>
      <w:ind w:left="357" w:hanging="357"/>
    </w:pPr>
    <w:rPr>
      <w:rFonts w:ascii="Arial" w:hAnsi="Arial"/>
      <w:b w:val="1"/>
    </w:rPr>
  </w:style>
  <w:style w:type="paragraph" w:styleId="Index1">
    <w:name w:val="index 1"/>
    <w:basedOn w:val="Normal"/>
    <w:next w:val="Normal"/>
    <w:autoRedefine w:val="1"/>
    <w:semiHidden w:val="1"/>
    <w:pPr>
      <w:ind w:left="240" w:hanging="240"/>
    </w:pPr>
  </w:style>
  <w:style w:type="character" w:styleId="tw4winMark" w:customStyle="1">
    <w:name w:val="tw4winMark"/>
    <w:rsid w:val="0068234B"/>
    <w:rPr>
      <w:rFonts w:ascii="Times New Roman" w:cs="Times New Roman" w:hAnsi="Times New Roman"/>
      <w:vanish w:val="1"/>
      <w:color w:val="800080"/>
      <w:sz w:val="24"/>
      <w:szCs w:val="24"/>
      <w:vertAlign w:val="subscript"/>
    </w:rPr>
  </w:style>
  <w:style w:type="paragraph" w:styleId="BodyText2">
    <w:name w:val="Body Text 2"/>
    <w:basedOn w:val="Normal"/>
    <w:rsid w:val="0068234B"/>
    <w:pPr>
      <w:tabs>
        <w:tab w:val="num" w:pos="567"/>
      </w:tabs>
      <w:jc w:val="both"/>
    </w:pPr>
    <w:rPr>
      <w:snapToGrid w:val="1"/>
      <w:lang w:eastAsia="en-GB"/>
    </w:rPr>
  </w:style>
  <w:style w:type="paragraph" w:styleId="CharCharCharCharCharCharCharCharCharCharCharCharCharCharCharCharCharCharCharCharCharCharCharCharCharCharChar" w:customStyle="1">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val="1"/>
    </w:rPr>
  </w:style>
  <w:style w:type="character" w:styleId="Heading2Char" w:customStyle="1">
    <w:name w:val="Heading 2 Char"/>
    <w:link w:val="Heading2"/>
    <w:semiHidden w:val="1"/>
    <w:locked w:val="1"/>
    <w:rsid w:val="0068234B"/>
    <w:rPr>
      <w:rFonts w:ascii="Arial" w:hAnsi="Arial"/>
      <w:b w:val="1"/>
      <w:snapToGrid w:val="0"/>
      <w:lang w:bidi="ar-SA" w:eastAsia="en-US" w:val="fr-FR"/>
    </w:rPr>
  </w:style>
  <w:style w:type="character" w:styleId="Strong">
    <w:name w:val="Strong"/>
    <w:qFormat w:val="1"/>
    <w:rsid w:val="0068234B"/>
    <w:rPr>
      <w:b w:val="1"/>
    </w:rPr>
  </w:style>
  <w:style w:type="character" w:styleId="DefaultMargins" w:customStyle="1">
    <w:name w:val="DefaultMargins"/>
    <w:rsid w:val="001050EE"/>
    <w:rPr>
      <w:rFonts w:ascii="Courier" w:cs="Courier" w:hAnsi="Courier"/>
      <w:sz w:val="24"/>
      <w:szCs w:val="24"/>
      <w:lang w:val="fr-FR"/>
    </w:rPr>
  </w:style>
  <w:style w:type="paragraph" w:styleId="corpsarticle" w:customStyle="1">
    <w:name w:val="corps_article"/>
    <w:basedOn w:val="BodyText"/>
    <w:rsid w:val="001050EE"/>
    <w:pPr>
      <w:spacing w:after="60" w:before="60"/>
      <w:ind w:right="-1"/>
    </w:pPr>
    <w:rPr>
      <w:rFonts w:ascii="Times New Roman" w:hAnsi="Times New Roman"/>
      <w:snapToGrid w:val="1"/>
      <w:sz w:val="22"/>
      <w:lang w:eastAsia="fr-FR"/>
    </w:rPr>
  </w:style>
  <w:style w:type="paragraph" w:styleId="evidence1" w:customStyle="1">
    <w:name w:val="evidence1"/>
    <w:basedOn w:val="Normal"/>
    <w:rsid w:val="001050EE"/>
    <w:pPr>
      <w:spacing w:line="360" w:lineRule="auto"/>
      <w:ind w:left="1134" w:hanging="283"/>
      <w:jc w:val="both"/>
    </w:pPr>
    <w:rPr>
      <w:rFonts w:ascii="Arial" w:cs="Arial" w:hAnsi="Arial"/>
      <w:snapToGrid w:val="1"/>
      <w:sz w:val="20"/>
      <w:lang w:eastAsia="en-GB"/>
    </w:rPr>
  </w:style>
  <w:style w:type="paragraph" w:styleId="DocumentMap">
    <w:name w:val="Document Map"/>
    <w:basedOn w:val="Normal"/>
    <w:semiHidden w:val="1"/>
    <w:rsid w:val="005478E4"/>
    <w:pPr>
      <w:shd w:color="auto" w:fill="000080" w:val="clear"/>
    </w:pPr>
    <w:rPr>
      <w:rFonts w:ascii="Tahoma" w:cs="Tahoma" w:hAnsi="Tahoma"/>
      <w:snapToGrid w:val="1"/>
      <w:sz w:val="20"/>
      <w:lang w:eastAsia="en-GB"/>
    </w:rPr>
  </w:style>
  <w:style w:type="paragraph" w:styleId="Style2" w:customStyle="1">
    <w:name w:val="Style2"/>
    <w:basedOn w:val="Normal"/>
    <w:next w:val="Normal"/>
    <w:autoRedefine w:val="1"/>
    <w:rsid w:val="005478E4"/>
    <w:pPr>
      <w:widowControl w:val="0"/>
      <w:shd w:color="auto" w:fill="ffffff" w:val="clear"/>
      <w:tabs>
        <w:tab w:val="num" w:pos="360"/>
        <w:tab w:val="left" w:pos="1620"/>
      </w:tabs>
      <w:autoSpaceDE w:val="0"/>
      <w:autoSpaceDN w:val="0"/>
      <w:adjustRightInd w:val="0"/>
      <w:spacing w:before="173"/>
      <w:ind w:left="1616" w:right="6" w:hanging="352"/>
      <w:jc w:val="both"/>
    </w:pPr>
    <w:rPr>
      <w:snapToGrid w:val="1"/>
      <w:color w:val="000000"/>
      <w:sz w:val="22"/>
      <w:szCs w:val="22"/>
    </w:rPr>
  </w:style>
  <w:style w:type="character" w:styleId="Heading3Char" w:customStyle="1">
    <w:name w:val="Heading 3 Char"/>
    <w:link w:val="Heading3"/>
    <w:rsid w:val="005478E4"/>
    <w:rPr>
      <w:rFonts w:ascii="Arial" w:hAnsi="Arial"/>
      <w:b w:val="1"/>
      <w:snapToGrid w:val="0"/>
      <w:color w:val="ff0000"/>
      <w:sz w:val="36"/>
      <w:lang w:bidi="ar-SA" w:eastAsia="en-US" w:val="fr-FR"/>
    </w:rPr>
  </w:style>
  <w:style w:type="numbering" w:styleId="111111">
    <w:name w:val="Outline List 2"/>
    <w:basedOn w:val="NoList"/>
    <w:rsid w:val="005478E4"/>
    <w:pPr>
      <w:numPr>
        <w:numId w:val="64"/>
      </w:numPr>
    </w:pPr>
  </w:style>
  <w:style w:type="paragraph" w:styleId="Style11ptBlackJustifiedRight001cmBefore865ptL" w:customStyle="1">
    <w:name w:val="Style 11 pt Black Justified Right:  001 cm Before:  865 pt L..."/>
    <w:basedOn w:val="Normal"/>
    <w:next w:val="Normal"/>
    <w:autoRedefine w:val="1"/>
    <w:rsid w:val="005478E4"/>
    <w:pPr>
      <w:numPr>
        <w:numId w:val="66"/>
      </w:numPr>
      <w:shd w:color="auto" w:fill="ffffff" w:val="clear"/>
      <w:tabs>
        <w:tab w:val="right" w:pos="1701"/>
      </w:tabs>
      <w:spacing w:after="120" w:before="60" w:line="212" w:lineRule="exact"/>
      <w:ind w:right="6"/>
      <w:jc w:val="both"/>
    </w:pPr>
    <w:rPr>
      <w:snapToGrid w:val="1"/>
      <w:color w:val="000000"/>
      <w:sz w:val="22"/>
      <w:lang w:eastAsia="en-GB"/>
    </w:rPr>
  </w:style>
  <w:style w:type="numbering" w:styleId="Style1" w:customStyle="1">
    <w:name w:val="Style1"/>
    <w:basedOn w:val="NoList"/>
    <w:rsid w:val="005478E4"/>
    <w:pPr>
      <w:numPr>
        <w:numId w:val="65"/>
      </w:numPr>
    </w:pPr>
  </w:style>
  <w:style w:type="paragraph" w:styleId="StyleHeading3" w:customStyle="1">
    <w:name w:val="Style Heading 3"/>
    <w:basedOn w:val="Heading3"/>
    <w:next w:val="Normal"/>
    <w:link w:val="StyleHeading3Char"/>
    <w:autoRedefine w:val="1"/>
    <w:rsid w:val="005478E4"/>
    <w:pPr>
      <w:keepNext w:val="0"/>
      <w:keepLines w:val="1"/>
      <w:tabs>
        <w:tab w:val="num" w:pos="567"/>
        <w:tab w:val="left" w:pos="1134"/>
      </w:tabs>
      <w:spacing w:after="120" w:before="120"/>
      <w:ind w:left="1134" w:hanging="567"/>
      <w:jc w:val="both"/>
    </w:pPr>
    <w:rPr>
      <w:rFonts w:ascii="Times New Roman" w:hAnsi="Times New Roman"/>
      <w:b w:val="0"/>
      <w:bCs w:val="1"/>
      <w:snapToGrid w:val="1"/>
      <w:color w:val="auto"/>
      <w:sz w:val="22"/>
      <w:szCs w:val="26"/>
    </w:rPr>
  </w:style>
  <w:style w:type="paragraph" w:styleId="Normal2" w:customStyle="1">
    <w:name w:val="Normal2"/>
    <w:basedOn w:val="Normal"/>
    <w:next w:val="Normal"/>
    <w:link w:val="Normal2Char"/>
    <w:autoRedefine w:val="1"/>
    <w:rsid w:val="005478E4"/>
    <w:pPr>
      <w:shd w:color="auto" w:fill="ffffff" w:val="clear"/>
      <w:spacing w:after="240" w:before="120"/>
      <w:ind w:left="567" w:right="6"/>
      <w:jc w:val="both"/>
    </w:pPr>
    <w:rPr>
      <w:snapToGrid w:val="1"/>
      <w:color w:val="000000"/>
      <w:sz w:val="22"/>
      <w:szCs w:val="22"/>
    </w:rPr>
  </w:style>
  <w:style w:type="character" w:styleId="Normal2Char" w:customStyle="1">
    <w:name w:val="Normal2 Char"/>
    <w:link w:val="Normal2"/>
    <w:rsid w:val="005478E4"/>
    <w:rPr>
      <w:color w:val="000000"/>
      <w:sz w:val="22"/>
      <w:szCs w:val="22"/>
      <w:lang w:bidi="ar-SA" w:eastAsia="en-US" w:val="fr-FR"/>
    </w:rPr>
  </w:style>
  <w:style w:type="character" w:styleId="StyleHeading3Char" w:customStyle="1">
    <w:name w:val="Style Heading 3 Char"/>
    <w:link w:val="StyleHeading3"/>
    <w:rsid w:val="005478E4"/>
    <w:rPr>
      <w:rFonts w:ascii="Arial" w:hAnsi="Arial"/>
      <w:b w:val="1"/>
      <w:bCs w:val="1"/>
      <w:snapToGrid w:val="0"/>
      <w:color w:val="ff0000"/>
      <w:sz w:val="22"/>
      <w:szCs w:val="26"/>
      <w:lang w:bidi="ar-SA" w:eastAsia="en-US" w:val="fr-FR"/>
    </w:rPr>
  </w:style>
  <w:style w:type="paragraph" w:styleId="Normal3" w:customStyle="1">
    <w:name w:val="Normal3"/>
    <w:basedOn w:val="Normal2"/>
    <w:autoRedefine w:val="1"/>
    <w:rsid w:val="005478E4"/>
    <w:pPr>
      <w:ind w:left="1134"/>
    </w:pPr>
  </w:style>
  <w:style w:type="paragraph" w:styleId="Style3" w:customStyle="1">
    <w:name w:val="Style3"/>
    <w:basedOn w:val="Normal2"/>
    <w:autoRedefine w:val="1"/>
    <w:rsid w:val="005478E4"/>
    <w:pPr>
      <w:ind w:left="1134" w:right="0"/>
    </w:pPr>
  </w:style>
  <w:style w:type="paragraph" w:styleId="Normal3tiret" w:customStyle="1">
    <w:name w:val="Normal3tiret"/>
    <w:basedOn w:val="Normal3"/>
    <w:autoRedefine w:val="1"/>
    <w:rsid w:val="005478E4"/>
    <w:pPr>
      <w:tabs>
        <w:tab w:val="left" w:pos="1304"/>
      </w:tabs>
      <w:ind w:left="1304" w:right="0" w:hanging="170"/>
    </w:pPr>
  </w:style>
  <w:style w:type="paragraph" w:styleId="Normal12" w:customStyle="1">
    <w:name w:val="Normal 12"/>
    <w:basedOn w:val="Normal"/>
    <w:rsid w:val="00F9163A"/>
    <w:rPr>
      <w:snapToGrid w:val="1"/>
      <w:lang w:eastAsia="en-GB"/>
    </w:rPr>
  </w:style>
  <w:style w:type="paragraph" w:styleId="Text2" w:customStyle="1">
    <w:name w:val="Text 2"/>
    <w:basedOn w:val="Normal"/>
    <w:rsid w:val="00F9163A"/>
    <w:pPr>
      <w:tabs>
        <w:tab w:val="left" w:pos="2160"/>
      </w:tabs>
      <w:spacing w:after="240"/>
      <w:ind w:left="1077"/>
      <w:jc w:val="both"/>
    </w:pPr>
    <w:rPr>
      <w:snapToGrid w:val="1"/>
    </w:rPr>
  </w:style>
  <w:style w:type="paragraph" w:styleId="Heading3Verdana" w:customStyle="1">
    <w:name w:val="Heading 3 + Verdana"/>
    <w:aliases w:val="11 pt,Underline,Centered,Left:  0,5 cm,After:  0 pt"/>
    <w:basedOn w:val="Heading2"/>
    <w:rsid w:val="00641155"/>
    <w:pPr>
      <w:spacing w:after="240"/>
      <w:ind w:left="284" w:firstLine="0"/>
      <w:jc w:val="center"/>
    </w:pPr>
    <w:rPr>
      <w:rFonts w:ascii="Verdana" w:hAnsi="Verdana"/>
      <w:snapToGrid w:val="1"/>
      <w:sz w:val="22"/>
      <w:szCs w:val="22"/>
      <w:u w:val="single"/>
    </w:rPr>
  </w:style>
  <w:style w:type="table" w:styleId="TableGrid">
    <w:name w:val="Table Grid"/>
    <w:basedOn w:val="TableNormal"/>
    <w:rsid w:val="00641155"/>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nnexetitle" w:customStyle="1">
    <w:name w:val="Annexe_title"/>
    <w:basedOn w:val="Heading1"/>
    <w:next w:val="Normal"/>
    <w:autoRedefine w:val="1"/>
    <w:rsid w:val="007F037F"/>
    <w:pPr>
      <w:keepNext w:val="0"/>
      <w:pageBreakBefore w:val="1"/>
      <w:tabs>
        <w:tab w:val="left" w:pos="1701"/>
        <w:tab w:val="left" w:pos="2552"/>
      </w:tabs>
      <w:spacing w:after="240" w:before="240"/>
      <w:outlineLvl w:val="9"/>
    </w:pPr>
    <w:rPr>
      <w:caps w:val="1"/>
      <w:snapToGrid w:val="1"/>
      <w:color w:val="auto"/>
      <w:lang w:eastAsia="en-GB"/>
    </w:rPr>
  </w:style>
  <w:style w:type="paragraph" w:styleId="titlefront" w:customStyle="1">
    <w:name w:val="title_front"/>
    <w:basedOn w:val="Normal"/>
    <w:rsid w:val="00F85039"/>
    <w:pPr>
      <w:spacing w:before="240"/>
      <w:ind w:left="1701"/>
      <w:jc w:val="right"/>
    </w:pPr>
    <w:rPr>
      <w:rFonts w:ascii="Optima" w:hAnsi="Optima"/>
      <w:b w:val="1"/>
      <w:snapToGrid w:val="1"/>
      <w:sz w:val="28"/>
      <w:lang w:eastAsia="en-GB"/>
    </w:rPr>
  </w:style>
  <w:style w:type="paragraph" w:styleId="BlockText">
    <w:name w:val="Block Text"/>
    <w:basedOn w:val="Normal"/>
    <w:rsid w:val="00F85039"/>
    <w:pPr>
      <w:keepNext w:val="1"/>
      <w:ind w:left="113" w:right="113"/>
      <w:jc w:val="both"/>
    </w:pPr>
    <w:rPr>
      <w:rFonts w:ascii="Arial" w:cs="Arial" w:hAnsi="Arial"/>
      <w:snapToGrid w:val="1"/>
      <w:sz w:val="20"/>
      <w:lang w:eastAsia="en-GB"/>
    </w:rPr>
  </w:style>
  <w:style w:type="character" w:styleId="Style11pt" w:customStyle="1">
    <w:name w:val="Style 11 pt"/>
    <w:rsid w:val="00B7615B"/>
    <w:rPr>
      <w:sz w:val="22"/>
    </w:rPr>
  </w:style>
  <w:style w:type="paragraph" w:styleId="Char2" w:customStyle="1">
    <w:name w:val="Char2"/>
    <w:basedOn w:val="Normal"/>
    <w:rsid w:val="00B7615B"/>
    <w:pPr>
      <w:spacing w:after="160" w:line="240" w:lineRule="exact"/>
    </w:pPr>
    <w:rPr>
      <w:rFonts w:ascii="Tahoma" w:hAnsi="Tahoma"/>
      <w:snapToGrid w:val="1"/>
      <w:sz w:val="20"/>
    </w:rPr>
  </w:style>
  <w:style w:type="paragraph" w:styleId="classification" w:customStyle="1">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val="1"/>
      <w:snapToGrid w:val="1"/>
      <w:sz w:val="22"/>
      <w:lang w:eastAsia="en-GB"/>
    </w:rPr>
  </w:style>
  <w:style w:type="character" w:styleId="CommentReference">
    <w:name w:val="annotation reference"/>
    <w:semiHidden w:val="1"/>
    <w:rsid w:val="004842DD"/>
    <w:rPr>
      <w:sz w:val="16"/>
      <w:szCs w:val="16"/>
    </w:rPr>
  </w:style>
  <w:style w:type="paragraph" w:styleId="CommentText">
    <w:name w:val="annotation text"/>
    <w:basedOn w:val="Normal"/>
    <w:semiHidden w:val="1"/>
    <w:rsid w:val="004842DD"/>
    <w:rPr>
      <w:sz w:val="20"/>
    </w:rPr>
  </w:style>
  <w:style w:type="paragraph" w:styleId="CommentSubject">
    <w:name w:val="annotation subject"/>
    <w:basedOn w:val="CommentText"/>
    <w:next w:val="CommentText"/>
    <w:semiHidden w:val="1"/>
    <w:rsid w:val="004842DD"/>
    <w:rPr>
      <w:b w:val="1"/>
      <w:bCs w:val="1"/>
    </w:rPr>
  </w:style>
  <w:style w:type="paragraph" w:styleId="Subtitle">
    <w:name w:val="Subtitle"/>
    <w:basedOn w:val="Normal"/>
    <w:next w:val="Normal"/>
    <w:pPr>
      <w:spacing w:after="120" w:before="120" w:lineRule="auto"/>
      <w:jc w:val="center"/>
    </w:pPr>
    <w:rPr>
      <w:rFonts w:ascii="Arial" w:cs="Arial" w:eastAsia="Arial" w:hAnsi="Arial"/>
      <w:b w:val="1"/>
      <w:sz w:val="28"/>
      <w:szCs w:val="2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107.0" w:type="dxa"/>
        <w:bottom w:w="0.0" w:type="dxa"/>
        <w:right w:w="107.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0.0" w:type="dxa"/>
        <w:left w:w="107.0" w:type="dxa"/>
        <w:bottom w:w="0.0" w:type="dxa"/>
        <w:right w:w="107.0" w:type="dxa"/>
      </w:tblCellMar>
    </w:tblPr>
  </w:style>
  <w:style w:type="table" w:styleId="Table11">
    <w:basedOn w:val="TableNormal"/>
    <w:tblPr>
      <w:tblStyleRowBandSize w:val="1"/>
      <w:tblStyleColBandSize w:val="1"/>
      <w:tblCellMar>
        <w:top w:w="0.0" w:type="dxa"/>
        <w:left w:w="0.0" w:type="dxa"/>
        <w:bottom w:w="0.0" w:type="dxa"/>
        <w:right w:w="0.0" w:type="dxa"/>
      </w:tblCellMar>
    </w:tblPr>
  </w:style>
  <w:style w:type="table" w:styleId="Table12">
    <w:basedOn w:val="TableNormal"/>
    <w:tblPr>
      <w:tblStyleRowBandSize w:val="1"/>
      <w:tblStyleColBandSize w:val="1"/>
      <w:tblCellMar>
        <w:top w:w="0.0" w:type="dxa"/>
        <w:left w:w="0.0" w:type="dxa"/>
        <w:bottom w:w="0.0" w:type="dxa"/>
        <w:right w:w="0.0" w:type="dxa"/>
      </w:tblCellMar>
    </w:tblPr>
  </w:style>
  <w:style w:type="table" w:styleId="Table13">
    <w:basedOn w:val="TableNormal"/>
    <w:tblPr>
      <w:tblStyleRowBandSize w:val="1"/>
      <w:tblStyleColBandSize w:val="1"/>
      <w:tblCellMar>
        <w:top w:w="0.0" w:type="dxa"/>
        <w:left w:w="0.0" w:type="dxa"/>
        <w:bottom w:w="0.0" w:type="dxa"/>
        <w:right w:w="0.0" w:type="dxa"/>
      </w:tblCellMar>
    </w:tblPr>
  </w:style>
  <w:style w:type="table" w:styleId="Table14">
    <w:basedOn w:val="TableNormal"/>
    <w:tblPr>
      <w:tblStyleRowBandSize w:val="1"/>
      <w:tblStyleColBandSize w:val="1"/>
      <w:tblCellMar>
        <w:top w:w="0.0" w:type="dxa"/>
        <w:left w:w="0.0" w:type="dxa"/>
        <w:bottom w:w="0.0" w:type="dxa"/>
        <w:right w:w="0.0" w:type="dxa"/>
      </w:tblCellMar>
    </w:tblPr>
  </w:style>
  <w:style w:type="table" w:styleId="Table15">
    <w:basedOn w:val="TableNormal"/>
    <w:tblPr>
      <w:tblStyleRowBandSize w:val="1"/>
      <w:tblStyleColBandSize w:val="1"/>
      <w:tblCellMar>
        <w:top w:w="0.0" w:type="dxa"/>
        <w:left w:w="107.0" w:type="dxa"/>
        <w:bottom w:w="0.0" w:type="dxa"/>
        <w:right w:w="107.0" w:type="dxa"/>
      </w:tblCellMar>
    </w:tblPr>
  </w:style>
  <w:style w:type="table" w:styleId="Table16">
    <w:basedOn w:val="TableNormal"/>
    <w:tblPr>
      <w:tblStyleRowBandSize w:val="1"/>
      <w:tblStyleColBandSize w:val="1"/>
      <w:tblCellMar>
        <w:top w:w="0.0" w:type="dxa"/>
        <w:left w:w="107.0" w:type="dxa"/>
        <w:bottom w:w="0.0" w:type="dxa"/>
        <w:right w:w="107.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70.0" w:type="dxa"/>
        <w:bottom w:w="0.0" w:type="dxa"/>
        <w:right w:w="70.0" w:type="dxa"/>
      </w:tblCellMar>
    </w:tblPr>
  </w:style>
  <w:style w:type="table" w:styleId="Table19">
    <w:basedOn w:val="TableNormal"/>
    <w:tblPr>
      <w:tblStyleRowBandSize w:val="1"/>
      <w:tblStyleColBandSize w:val="1"/>
      <w:tblCellMar>
        <w:top w:w="0.0" w:type="dxa"/>
        <w:left w:w="70.0" w:type="dxa"/>
        <w:bottom w:w="0.0" w:type="dxa"/>
        <w:right w:w="70.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70.0" w:type="dxa"/>
        <w:bottom w:w="0.0" w:type="dxa"/>
        <w:right w:w="70.0" w:type="dxa"/>
      </w:tblCellMar>
    </w:tblPr>
  </w:style>
  <w:style w:type="paragraph" w:styleId="Subtitle">
    <w:name w:val="Subtitle"/>
    <w:basedOn w:val="Normal"/>
    <w:next w:val="Normal"/>
    <w:pPr>
      <w:spacing w:after="120" w:before="120" w:lineRule="auto"/>
      <w:jc w:val="center"/>
    </w:pPr>
    <w:rPr>
      <w:rFonts w:ascii="Arial" w:cs="Arial" w:eastAsia="Arial" w:hAnsi="Arial"/>
      <w:b w:val="1"/>
      <w:sz w:val="28"/>
      <w:szCs w:val="2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0.0" w:type="dxa"/>
        <w:left w:w="70.0" w:type="dxa"/>
        <w:bottom w:w="0.0" w:type="dxa"/>
        <w:right w:w="70.0" w:type="dxa"/>
      </w:tblCellMar>
    </w:tblPr>
  </w:style>
  <w:style w:type="table" w:styleId="Table7">
    <w:basedOn w:val="TableNormal"/>
    <w:tblPr>
      <w:tblStyleRowBandSize w:val="1"/>
      <w:tblStyleColBandSize w:val="1"/>
      <w:tblCellMar>
        <w:top w:w="0.0" w:type="dxa"/>
        <w:left w:w="70.0" w:type="dxa"/>
        <w:bottom w:w="0.0" w:type="dxa"/>
        <w:right w:w="70.0" w:type="dxa"/>
      </w:tblCellMar>
    </w:tblPr>
  </w:style>
  <w:style w:type="table" w:styleId="Table8">
    <w:basedOn w:val="TableNormal"/>
    <w:tblPr>
      <w:tblStyleRowBandSize w:val="1"/>
      <w:tblStyleColBandSize w:val="1"/>
      <w:tblCellMar>
        <w:top w:w="0.0" w:type="dxa"/>
        <w:left w:w="70.0" w:type="dxa"/>
        <w:bottom w:w="0.0" w:type="dxa"/>
        <w:right w:w="70.0" w:type="dxa"/>
      </w:tblCellMar>
    </w:tblPr>
  </w:style>
  <w:style w:type="table" w:styleId="Table9">
    <w:basedOn w:val="TableNormal"/>
    <w:tblPr>
      <w:tblStyleRowBandSize w:val="1"/>
      <w:tblStyleColBandSize w:val="1"/>
      <w:tblCellMar>
        <w:top w:w="0.0" w:type="dxa"/>
        <w:left w:w="70.0" w:type="dxa"/>
        <w:bottom w:w="0.0" w:type="dxa"/>
        <w:right w:w="70.0" w:type="dxa"/>
      </w:tblCellMar>
    </w:tblPr>
  </w:style>
  <w:style w:type="table" w:styleId="Table10">
    <w:basedOn w:val="TableNormal"/>
    <w:tblPr>
      <w:tblStyleRowBandSize w:val="1"/>
      <w:tblStyleColBandSize w:val="1"/>
      <w:tblCellMar>
        <w:top w:w="0.0" w:type="dxa"/>
        <w:left w:w="70.0" w:type="dxa"/>
        <w:bottom w:w="0.0" w:type="dxa"/>
        <w:right w:w="70.0" w:type="dxa"/>
      </w:tblCellMar>
    </w:tblPr>
  </w:style>
  <w:style w:type="table" w:styleId="Table11">
    <w:basedOn w:val="TableNormal"/>
    <w:tblPr>
      <w:tblStyleRowBandSize w:val="1"/>
      <w:tblStyleColBandSize w:val="1"/>
      <w:tblCellMar>
        <w:top w:w="0.0" w:type="dxa"/>
        <w:left w:w="70.0" w:type="dxa"/>
        <w:bottom w:w="0.0" w:type="dxa"/>
        <w:right w:w="70.0" w:type="dxa"/>
      </w:tblCellMar>
    </w:tblPr>
  </w:style>
  <w:style w:type="table" w:styleId="Table12">
    <w:basedOn w:val="TableNormal"/>
    <w:tblPr>
      <w:tblStyleRowBandSize w:val="1"/>
      <w:tblStyleColBandSize w:val="1"/>
      <w:tblCellMar>
        <w:top w:w="0.0" w:type="dxa"/>
        <w:left w:w="70.0" w:type="dxa"/>
        <w:bottom w:w="0.0" w:type="dxa"/>
        <w:right w:w="70.0" w:type="dxa"/>
      </w:tblCellMar>
    </w:tblPr>
  </w:style>
  <w:style w:type="table" w:styleId="Table13">
    <w:basedOn w:val="TableNormal"/>
    <w:tblPr>
      <w:tblStyleRowBandSize w:val="1"/>
      <w:tblStyleColBandSize w:val="1"/>
      <w:tblCellMar>
        <w:top w:w="0.0" w:type="dxa"/>
        <w:left w:w="70.0" w:type="dxa"/>
        <w:bottom w:w="0.0" w:type="dxa"/>
        <w:right w:w="70.0" w:type="dxa"/>
      </w:tblCellMar>
    </w:tblPr>
  </w:style>
  <w:style w:type="table" w:styleId="Table14">
    <w:basedOn w:val="TableNormal"/>
    <w:tblPr>
      <w:tblStyleRowBandSize w:val="1"/>
      <w:tblStyleColBandSize w:val="1"/>
      <w:tblCellMar>
        <w:top w:w="0.0" w:type="dxa"/>
        <w:left w:w="70.0" w:type="dxa"/>
        <w:bottom w:w="0.0" w:type="dxa"/>
        <w:right w:w="70.0" w:type="dxa"/>
      </w:tblCellMar>
    </w:tblPr>
  </w:style>
  <w:style w:type="table" w:styleId="Table15">
    <w:basedOn w:val="TableNormal"/>
    <w:tblPr>
      <w:tblStyleRowBandSize w:val="1"/>
      <w:tblStyleColBandSize w:val="1"/>
      <w:tblCellMar>
        <w:top w:w="0.0" w:type="dxa"/>
        <w:left w:w="70.0" w:type="dxa"/>
        <w:bottom w:w="0.0" w:type="dxa"/>
        <w:right w:w="70.0" w:type="dxa"/>
      </w:tblCellMar>
    </w:tblPr>
  </w:style>
  <w:style w:type="table" w:styleId="Table16">
    <w:basedOn w:val="TableNormal"/>
    <w:tblPr>
      <w:tblStyleRowBandSize w:val="1"/>
      <w:tblStyleColBandSize w:val="1"/>
      <w:tblCellMar>
        <w:top w:w="0.0" w:type="dxa"/>
        <w:left w:w="70.0" w:type="dxa"/>
        <w:bottom w:w="0.0" w:type="dxa"/>
        <w:right w:w="70.0" w:type="dxa"/>
      </w:tblCellMar>
    </w:tblPr>
  </w:style>
  <w:style w:type="table" w:styleId="Table17">
    <w:basedOn w:val="TableNormal"/>
    <w:tblPr>
      <w:tblStyleRowBandSize w:val="1"/>
      <w:tblStyleColBandSize w:val="1"/>
      <w:tblCellMar>
        <w:top w:w="0.0" w:type="dxa"/>
        <w:left w:w="70.0" w:type="dxa"/>
        <w:bottom w:w="0.0" w:type="dxa"/>
        <w:right w:w="70.0" w:type="dxa"/>
      </w:tblCellMar>
    </w:tblPr>
  </w:style>
  <w:style w:type="table" w:styleId="Table18">
    <w:basedOn w:val="TableNormal"/>
    <w:tblPr>
      <w:tblStyleRowBandSize w:val="1"/>
      <w:tblStyleColBandSize w:val="1"/>
      <w:tblCellMar>
        <w:top w:w="0.0" w:type="dxa"/>
        <w:left w:w="70.0" w:type="dxa"/>
        <w:bottom w:w="0.0" w:type="dxa"/>
        <w:right w:w="70.0" w:type="dxa"/>
      </w:tblCellMar>
    </w:tblPr>
  </w:style>
  <w:style w:type="table" w:styleId="Table19">
    <w:basedOn w:val="TableNormal"/>
    <w:tblPr>
      <w:tblStyleRowBandSize w:val="1"/>
      <w:tblStyleColBandSize w:val="1"/>
      <w:tblCellMar>
        <w:top w:w="0.0" w:type="dxa"/>
        <w:left w:w="70.0" w:type="dxa"/>
        <w:bottom w:w="0.0" w:type="dxa"/>
        <w:right w:w="70.0" w:type="dxa"/>
      </w:tblCellMar>
    </w:tblPr>
  </w:style>
  <w:style w:type="table" w:styleId="Table20">
    <w:basedOn w:val="TableNormal"/>
    <w:tblPr>
      <w:tblStyleRowBandSize w:val="1"/>
      <w:tblStyleColBandSize w:val="1"/>
      <w:tblCellMar>
        <w:top w:w="0.0" w:type="dxa"/>
        <w:left w:w="70.0" w:type="dxa"/>
        <w:bottom w:w="0.0" w:type="dxa"/>
        <w:right w:w="70.0" w:type="dxa"/>
      </w:tblCellMar>
    </w:tblPr>
  </w:style>
  <w:style w:type="table" w:styleId="Table21">
    <w:basedOn w:val="TableNormal"/>
    <w:tblPr>
      <w:tblStyleRowBandSize w:val="1"/>
      <w:tblStyleColBandSize w:val="1"/>
      <w:tblCellMar>
        <w:top w:w="0.0" w:type="dxa"/>
        <w:left w:w="70.0" w:type="dxa"/>
        <w:bottom w:w="0.0" w:type="dxa"/>
        <w:right w:w="70.0" w:type="dxa"/>
      </w:tblCellMar>
    </w:tblPr>
  </w:style>
  <w:style w:type="paragraph" w:styleId="Subtitle">
    <w:name w:val="Subtitle"/>
    <w:basedOn w:val="Normal"/>
    <w:next w:val="Normal"/>
    <w:pPr>
      <w:spacing w:after="120" w:before="120" w:lineRule="auto"/>
      <w:jc w:val="center"/>
    </w:pPr>
    <w:rPr>
      <w:rFonts w:ascii="Arial" w:cs="Arial" w:eastAsia="Arial" w:hAnsi="Arial"/>
      <w:b w:val="1"/>
      <w:sz w:val="28"/>
      <w:szCs w:val="2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0.0" w:type="dxa"/>
        <w:left w:w="70.0" w:type="dxa"/>
        <w:bottom w:w="0.0" w:type="dxa"/>
        <w:right w:w="70.0" w:type="dxa"/>
      </w:tblCellMar>
    </w:tblPr>
  </w:style>
  <w:style w:type="table" w:styleId="Table7">
    <w:basedOn w:val="TableNormal"/>
    <w:tblPr>
      <w:tblStyleRowBandSize w:val="1"/>
      <w:tblStyleColBandSize w:val="1"/>
      <w:tblCellMar>
        <w:top w:w="0.0" w:type="dxa"/>
        <w:left w:w="70.0" w:type="dxa"/>
        <w:bottom w:w="0.0" w:type="dxa"/>
        <w:right w:w="70.0" w:type="dxa"/>
      </w:tblCellMar>
    </w:tblPr>
  </w:style>
  <w:style w:type="table" w:styleId="Table8">
    <w:basedOn w:val="TableNormal"/>
    <w:tblPr>
      <w:tblStyleRowBandSize w:val="1"/>
      <w:tblStyleColBandSize w:val="1"/>
      <w:tblCellMar>
        <w:top w:w="0.0" w:type="dxa"/>
        <w:left w:w="70.0" w:type="dxa"/>
        <w:bottom w:w="0.0" w:type="dxa"/>
        <w:right w:w="70.0" w:type="dxa"/>
      </w:tblCellMar>
    </w:tblPr>
  </w:style>
  <w:style w:type="table" w:styleId="Table9">
    <w:basedOn w:val="TableNormal"/>
    <w:tblPr>
      <w:tblStyleRowBandSize w:val="1"/>
      <w:tblStyleColBandSize w:val="1"/>
      <w:tblCellMar>
        <w:top w:w="0.0" w:type="dxa"/>
        <w:left w:w="70.0" w:type="dxa"/>
        <w:bottom w:w="0.0" w:type="dxa"/>
        <w:right w:w="70.0" w:type="dxa"/>
      </w:tblCellMar>
    </w:tblPr>
  </w:style>
  <w:style w:type="table" w:styleId="Table10">
    <w:basedOn w:val="TableNormal"/>
    <w:tblPr>
      <w:tblStyleRowBandSize w:val="1"/>
      <w:tblStyleColBandSize w:val="1"/>
      <w:tblCellMar>
        <w:top w:w="0.0" w:type="dxa"/>
        <w:left w:w="70.0" w:type="dxa"/>
        <w:bottom w:w="0.0" w:type="dxa"/>
        <w:right w:w="70.0" w:type="dxa"/>
      </w:tblCellMar>
    </w:tblPr>
  </w:style>
  <w:style w:type="table" w:styleId="Table11">
    <w:basedOn w:val="TableNormal"/>
    <w:tblPr>
      <w:tblStyleRowBandSize w:val="1"/>
      <w:tblStyleColBandSize w:val="1"/>
      <w:tblCellMar>
        <w:top w:w="0.0" w:type="dxa"/>
        <w:left w:w="70.0" w:type="dxa"/>
        <w:bottom w:w="0.0" w:type="dxa"/>
        <w:right w:w="70.0" w:type="dxa"/>
      </w:tblCellMar>
    </w:tblPr>
  </w:style>
  <w:style w:type="table" w:styleId="Table12">
    <w:basedOn w:val="TableNormal"/>
    <w:tblPr>
      <w:tblStyleRowBandSize w:val="1"/>
      <w:tblStyleColBandSize w:val="1"/>
      <w:tblCellMar>
        <w:top w:w="0.0" w:type="dxa"/>
        <w:left w:w="70.0" w:type="dxa"/>
        <w:bottom w:w="0.0" w:type="dxa"/>
        <w:right w:w="70.0" w:type="dxa"/>
      </w:tblCellMar>
    </w:tblPr>
  </w:style>
  <w:style w:type="table" w:styleId="Table13">
    <w:basedOn w:val="TableNormal"/>
    <w:tblPr>
      <w:tblStyleRowBandSize w:val="1"/>
      <w:tblStyleColBandSize w:val="1"/>
      <w:tblCellMar>
        <w:top w:w="0.0" w:type="dxa"/>
        <w:left w:w="70.0" w:type="dxa"/>
        <w:bottom w:w="0.0" w:type="dxa"/>
        <w:right w:w="70.0" w:type="dxa"/>
      </w:tblCellMar>
    </w:tblPr>
  </w:style>
  <w:style w:type="table" w:styleId="Table14">
    <w:basedOn w:val="TableNormal"/>
    <w:tblPr>
      <w:tblStyleRowBandSize w:val="1"/>
      <w:tblStyleColBandSize w:val="1"/>
      <w:tblCellMar>
        <w:top w:w="0.0" w:type="dxa"/>
        <w:left w:w="70.0" w:type="dxa"/>
        <w:bottom w:w="0.0" w:type="dxa"/>
        <w:right w:w="70.0" w:type="dxa"/>
      </w:tblCellMar>
    </w:tblPr>
  </w:style>
  <w:style w:type="table" w:styleId="Table15">
    <w:basedOn w:val="TableNormal"/>
    <w:tblPr>
      <w:tblStyleRowBandSize w:val="1"/>
      <w:tblStyleColBandSize w:val="1"/>
      <w:tblCellMar>
        <w:top w:w="0.0" w:type="dxa"/>
        <w:left w:w="70.0" w:type="dxa"/>
        <w:bottom w:w="0.0" w:type="dxa"/>
        <w:right w:w="70.0" w:type="dxa"/>
      </w:tblCellMar>
    </w:tblPr>
  </w:style>
  <w:style w:type="table" w:styleId="Table16">
    <w:basedOn w:val="TableNormal"/>
    <w:tblPr>
      <w:tblStyleRowBandSize w:val="1"/>
      <w:tblStyleColBandSize w:val="1"/>
      <w:tblCellMar>
        <w:top w:w="0.0" w:type="dxa"/>
        <w:left w:w="70.0" w:type="dxa"/>
        <w:bottom w:w="0.0" w:type="dxa"/>
        <w:right w:w="70.0" w:type="dxa"/>
      </w:tblCellMar>
    </w:tblPr>
  </w:style>
  <w:style w:type="table" w:styleId="Table17">
    <w:basedOn w:val="TableNormal"/>
    <w:tblPr>
      <w:tblStyleRowBandSize w:val="1"/>
      <w:tblStyleColBandSize w:val="1"/>
      <w:tblCellMar>
        <w:top w:w="0.0" w:type="dxa"/>
        <w:left w:w="70.0" w:type="dxa"/>
        <w:bottom w:w="0.0" w:type="dxa"/>
        <w:right w:w="70.0" w:type="dxa"/>
      </w:tblCellMar>
    </w:tblPr>
  </w:style>
  <w:style w:type="table" w:styleId="Table18">
    <w:basedOn w:val="TableNormal"/>
    <w:tblPr>
      <w:tblStyleRowBandSize w:val="1"/>
      <w:tblStyleColBandSize w:val="1"/>
      <w:tblCellMar>
        <w:top w:w="0.0" w:type="dxa"/>
        <w:left w:w="70.0" w:type="dxa"/>
        <w:bottom w:w="0.0" w:type="dxa"/>
        <w:right w:w="70.0" w:type="dxa"/>
      </w:tblCellMar>
    </w:tblPr>
  </w:style>
  <w:style w:type="table" w:styleId="Table19">
    <w:basedOn w:val="TableNormal"/>
    <w:tblPr>
      <w:tblStyleRowBandSize w:val="1"/>
      <w:tblStyleColBandSize w:val="1"/>
      <w:tblCellMar>
        <w:top w:w="0.0" w:type="dxa"/>
        <w:left w:w="70.0" w:type="dxa"/>
        <w:bottom w:w="0.0" w:type="dxa"/>
        <w:right w:w="70.0" w:type="dxa"/>
      </w:tblCellMar>
    </w:tblPr>
  </w:style>
  <w:style w:type="table" w:styleId="Table20">
    <w:basedOn w:val="TableNormal"/>
    <w:tblPr>
      <w:tblStyleRowBandSize w:val="1"/>
      <w:tblStyleColBandSize w:val="1"/>
      <w:tblCellMar>
        <w:top w:w="0.0" w:type="dxa"/>
        <w:left w:w="70.0" w:type="dxa"/>
        <w:bottom w:w="0.0" w:type="dxa"/>
        <w:right w:w="70.0" w:type="dxa"/>
      </w:tblCellMar>
    </w:tblPr>
  </w:style>
  <w:style w:type="table" w:styleId="Table21">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2.xm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www.coe.int/fr/web/common-european-framework-reference-languages/table-1-cefr-3.3-common-reference-levels-global-sca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TGgLsAMm69NcxBGcJXmbktWbI4g==">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2021-11-19T13:56:00Z</dcterms:created>
  <dc:creator>VISSER Maarten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lpwstr>-1477240103</vt:lpwstr>
  </property>
  <property fmtid="{D5CDD505-2E9C-101B-9397-08002B2CF9AE}" pid="3" name="_ReviewingToolsShownOnce">
    <vt:lpwstr>_ReviewingToolsShownOnce</vt:lpwstr>
  </property>
  <property fmtid="{D5CDD505-2E9C-101B-9397-08002B2CF9AE}" pid="4" name="ContentTypeId">
    <vt:lpwstr>0x010100724FDE23FB365D4CB8B2901107175F9F</vt:lpwstr>
  </property>
</Properties>
</file>